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diagrams/drawing1.xml" ContentType="application/vnd.ms-office.drawingml.diagramDrawing+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8928929"/>
        <w:docPartObj>
          <w:docPartGallery w:val="Cover Pages"/>
          <w:docPartUnique/>
        </w:docPartObj>
      </w:sdtPr>
      <w:sdtEndPr>
        <w:rPr>
          <w:rFonts w:asciiTheme="majorHAnsi" w:eastAsiaTheme="majorEastAsia" w:hAnsiTheme="majorHAnsi" w:cstheme="majorBidi"/>
          <w:b/>
          <w:bCs/>
          <w:color w:val="365F91" w:themeColor="accent1" w:themeShade="BF"/>
          <w:sz w:val="28"/>
          <w:szCs w:val="28"/>
          <w:lang w:eastAsia="en-US"/>
        </w:rPr>
      </w:sdtEndPr>
      <w:sdtContent>
        <w:p w:rsidR="00F949F9" w:rsidRDefault="00F949F9"/>
        <w:p w:rsidR="00F949F9" w:rsidRDefault="00233A68">
          <w:r>
            <w:rPr>
              <w:noProof/>
              <w:lang w:eastAsia="en-US"/>
            </w:rPr>
            <w:pict>
              <v:rect id="_x0000_s1026" style="position:absolute;margin-left:0;margin-top:0;width:595.35pt;height:841.95pt;z-index:-251657728;mso-width-percent:1000;mso-height-percent:1000;mso-position-horizontal:center;mso-position-horizontal-relative:page;mso-position-vertical:center;mso-position-vertical-relative:page;mso-width-percent:1000;mso-height-percent:1000" o:allowincell="f" stroked="f">
                <v:textbox style="mso-next-textbox:#_x0000_s1026">
                  <w:txbxContent>
                    <w:p w:rsidR="00F949F9" w:rsidRDefault="00F949F9">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φιertyuiopasdfghjklzxερυυξnmηqσwωψerβνtyuςiopasdρfghjklzxcvbnmqwertyuiopasdfghjklzxcvbnφγιmλιqπςπζαwωeτrtνyuτioρνμpκaλsdfghςjklzxcvλοπbnαmqwertyuiopasdfghjklzxcvbnmσγqwφertyuioσδφpγρaηsόρωυdfghjργklαzxcvbnβφδγωmζqwertλκοθξyuiύασφdfghjklzxcvbnmqwertyuiopaβsdfghjklzxcεrυtγyεuνiιoαpasdfghjklzxcηvbnασφδmqwertασδyuiopasdfασδφγθμκxcvυξσφbnmσφγqwθeξτσδφrtyuφγςοιopaασδφsdfghjklzxcvασδφbnγμ,mqwertyuiopasdfgασργκοϊτbnmqwertyσδφγuiopasσδφγdfghjklzxσδδγσφγcvbnmqwertyuioβκσλπpasdfghjklzxcvbnmqwertyuiopasdγαεορlzxcvbnmqwertyuiopasdfghjkαεργαεργαγρqwertyuiopasdfghjklzxασδφmοιηξηωχψφσuioψασεφγvbnmqwertyuiopasdfghjklzxcvbnmqwertyuiopσδφγasdfghjklzxcvbnσρμνmςqweωrtyuζχiopβνοιςβηνklzxcvbnmqwertyuiopasdfghjklzxcvbnmqwertσδφηxτθυξτδθυξκcυθκvbnmqwertyuiopasdfghjklzxcvbnmqwerδφopaδφγsdfσδφghθυικjλklzxcvbnmqwertyuiopasdfghjklzxcvbnmqwertyuiopasdfghjklzxcvbnmqwertyuiopasdfghjklzxcvbnmqwertyuiopasdfghjklzxcvbnmqwertyuiopasdασδργfghjklzxcvbnmrtσδφγσδγyuiopasdfghjklzxcvbnmqwertyuiopasdfghjklzxcvbnmqwertyuiopasdfghjklzxcvbnmqwertyuiopasdfghjklzxcvbnmqwertyuiopasdfghjklzxcvbnmqwertyuiopasdfghjklzxcvbnmqwertyuαργετργηghjkεργετρcvbnmqwertyuiopasdfghjklzxcvbnmqwertyuiopasdfghjklzxcvbnmqwertyuiopasdfghjklzxcvbnmqwertyuiopasdfghjklzxcvbnmqwertyuiopasdfghjklzxcvbnmqwertyuiopasdfghjklzxcvbnmrtyuiopasdfghjklzxcvbnmqwertyuiopasdfghjklzxcvbnmqwertyuiopasdfghjklzxcvbnmqwertyuiopasdfghjklzxcvbnmqwertyuiopasdfghjαργαερbnmqwertyuiopasdfghjklzxcvbnmqwertyuiopasdfghjklzxcvbnmqwertyuiopasdfghjklzxcvbnmqwertyuiopasdfghjklzxcvbnmqwertyuiopasdfghjklzxcvbnmqwertyuiopasdfghjklzxcvbnmqweαεργεργrtyuiopasdfghjkαεσργαςεγρvbnmqwertyuiopasdfghjklzxcvbnmrtyuiopamqwertyuiopasdfghjklzxcvbnmqwertyuiopasdfghjklzxcvbnmqwertyuiopasdfghjklzxcvbnmqwertyuiopasdfghjklzxcvbnmqwertyuiopasdfghjklzxcvbnmqwertyuiopasdfghjklzxcvbnmqwertyuiopasdfghjklzxcvbnmqwertyuiopasdfghjklzxcvbαεργερiopaαργsεργdαεργfαερgγ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ςψωbnmrtyuiβυδopμηξκghjklzxcvbnmqwertyuiopasdν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vbnmqwertyuiopasjlψωβxcμνκvbnmqwerεtypadfghjυβlzxnmqwuiopasdfghjklzxcvbnmqwσδφ</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w:r>
        </w:p>
        <w:p w:rsidR="00F949F9" w:rsidRDefault="00F949F9"/>
        <w:tbl>
          <w:tblPr>
            <w:tblW w:w="4222"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tblPr>
          <w:tblGrid>
            <w:gridCol w:w="7841"/>
          </w:tblGrid>
          <w:tr w:rsidR="00F949F9" w:rsidTr="00FD51AD">
            <w:trPr>
              <w:trHeight w:val="8132"/>
              <w:jc w:val="center"/>
            </w:trPr>
            <w:tc>
              <w:tcPr>
                <w:tcW w:w="5000" w:type="pct"/>
                <w:shd w:val="clear" w:color="auto" w:fill="FFFFFF" w:themeFill="background1"/>
                <w:vAlign w:val="center"/>
              </w:tcPr>
              <w:sdt>
                <w:sdtPr>
                  <w:rPr>
                    <w:rFonts w:ascii="Arial" w:eastAsiaTheme="majorEastAsia" w:hAnsi="Arial" w:cs="Arial"/>
                    <w:sz w:val="48"/>
                    <w:szCs w:val="48"/>
                  </w:rPr>
                  <w:alias w:val="Τίτλος"/>
                  <w:id w:val="13783212"/>
                  <w:placeholder>
                    <w:docPart w:val="96CA986E3F164125B1B9B7DC7609FF2B"/>
                  </w:placeholder>
                  <w:dataBinding w:prefixMappings="xmlns:ns0='http://schemas.openxmlformats.org/package/2006/metadata/core-properties' xmlns:ns1='http://purl.org/dc/elements/1.1/'" w:xpath="/ns0:coreProperties[1]/ns1:title[1]" w:storeItemID="{6C3C8BC8-F283-45AE-878A-BAB7291924A1}"/>
                  <w:text/>
                </w:sdtPr>
                <w:sdtContent>
                  <w:p w:rsidR="00F949F9" w:rsidRPr="00FD51AD" w:rsidRDefault="00FD51AD">
                    <w:pPr>
                      <w:pStyle w:val="a7"/>
                      <w:jc w:val="center"/>
                      <w:rPr>
                        <w:rFonts w:ascii="Arial" w:eastAsiaTheme="majorEastAsia" w:hAnsi="Arial" w:cs="Arial"/>
                        <w:sz w:val="48"/>
                        <w:szCs w:val="48"/>
                      </w:rPr>
                    </w:pPr>
                    <w:r w:rsidRPr="00FD51AD">
                      <w:rPr>
                        <w:rFonts w:ascii="Arial" w:eastAsiaTheme="majorEastAsia" w:hAnsi="Arial" w:cs="Arial"/>
                        <w:sz w:val="48"/>
                        <w:szCs w:val="48"/>
                      </w:rPr>
                      <w:t>Εργασία 1</w:t>
                    </w:r>
                  </w:p>
                </w:sdtContent>
              </w:sdt>
              <w:p w:rsidR="00F949F9" w:rsidRPr="00FD51AD" w:rsidRDefault="00F949F9">
                <w:pPr>
                  <w:pStyle w:val="a7"/>
                  <w:jc w:val="center"/>
                  <w:rPr>
                    <w:rFonts w:ascii="Arial" w:hAnsi="Arial" w:cs="Arial"/>
                    <w:sz w:val="48"/>
                    <w:szCs w:val="48"/>
                  </w:rPr>
                </w:pPr>
              </w:p>
              <w:sdt>
                <w:sdtPr>
                  <w:rPr>
                    <w:rFonts w:ascii="Arial" w:eastAsiaTheme="majorEastAsia" w:hAnsi="Arial" w:cs="Arial"/>
                    <w:sz w:val="48"/>
                    <w:szCs w:val="48"/>
                  </w:rPr>
                  <w:alias w:val="Υπότιτλος"/>
                  <w:id w:val="13783219"/>
                  <w:placeholder>
                    <w:docPart w:val="5D1A1EBFD9564B238BA7916582BDBEC8"/>
                  </w:placeholder>
                  <w:dataBinding w:prefixMappings="xmlns:ns0='http://schemas.openxmlformats.org/package/2006/metadata/core-properties' xmlns:ns1='http://purl.org/dc/elements/1.1/'" w:xpath="/ns0:coreProperties[1]/ns1:subject[1]" w:storeItemID="{6C3C8BC8-F283-45AE-878A-BAB7291924A1}"/>
                  <w:text/>
                </w:sdtPr>
                <w:sdtContent>
                  <w:p w:rsidR="00F949F9" w:rsidRPr="00FD51AD" w:rsidRDefault="00FD51AD">
                    <w:pPr>
                      <w:pStyle w:val="a7"/>
                      <w:jc w:val="center"/>
                      <w:rPr>
                        <w:rFonts w:ascii="Arial" w:eastAsiaTheme="majorEastAsia" w:hAnsi="Arial" w:cs="Arial"/>
                        <w:sz w:val="48"/>
                        <w:szCs w:val="48"/>
                      </w:rPr>
                    </w:pPr>
                    <w:r w:rsidRPr="00FD51AD">
                      <w:rPr>
                        <w:rFonts w:ascii="Arial" w:eastAsiaTheme="majorEastAsia" w:hAnsi="Arial" w:cs="Arial"/>
                        <w:sz w:val="48"/>
                        <w:szCs w:val="48"/>
                      </w:rPr>
                      <w:t>ΑΜ  4564</w:t>
                    </w:r>
                  </w:p>
                </w:sdtContent>
              </w:sdt>
              <w:p w:rsidR="00F949F9" w:rsidRPr="00FD51AD" w:rsidRDefault="00F949F9">
                <w:pPr>
                  <w:pStyle w:val="a7"/>
                  <w:jc w:val="center"/>
                  <w:rPr>
                    <w:rFonts w:ascii="Arial" w:hAnsi="Arial" w:cs="Arial"/>
                    <w:sz w:val="48"/>
                    <w:szCs w:val="48"/>
                  </w:rPr>
                </w:pPr>
              </w:p>
              <w:sdt>
                <w:sdtPr>
                  <w:rPr>
                    <w:rFonts w:ascii="Arial" w:hAnsi="Arial" w:cs="Arial"/>
                    <w:sz w:val="48"/>
                    <w:szCs w:val="48"/>
                  </w:rPr>
                  <w:alias w:val="Ημερομηνία"/>
                  <w:id w:val="13783224"/>
                  <w:placeholder>
                    <w:docPart w:val="F7966292A6414344A190EF1B24249A78"/>
                  </w:placeholder>
                  <w:dataBinding w:prefixMappings="xmlns:ns0='http://schemas.microsoft.com/office/2006/coverPageProps'" w:xpath="/ns0:CoverPageProperties[1]/ns0:PublishDate[1]" w:storeItemID="{55AF091B-3C7A-41E3-B477-F2FDAA23CFDA}"/>
                  <w:date w:fullDate="2018-03-25T00:00:00Z">
                    <w:dateFormat w:val="d/M/yyyy"/>
                    <w:lid w:val="el-GR"/>
                    <w:storeMappedDataAs w:val="dateTime"/>
                    <w:calendar w:val="gregorian"/>
                  </w:date>
                </w:sdtPr>
                <w:sdtContent>
                  <w:p w:rsidR="00F949F9" w:rsidRPr="00FD51AD" w:rsidRDefault="00FD51AD">
                    <w:pPr>
                      <w:pStyle w:val="a7"/>
                      <w:jc w:val="center"/>
                      <w:rPr>
                        <w:rFonts w:ascii="Arial" w:hAnsi="Arial" w:cs="Arial"/>
                        <w:sz w:val="48"/>
                        <w:szCs w:val="48"/>
                      </w:rPr>
                    </w:pPr>
                    <w:r w:rsidRPr="00FD51AD">
                      <w:rPr>
                        <w:rFonts w:ascii="Arial" w:hAnsi="Arial" w:cs="Arial"/>
                        <w:sz w:val="48"/>
                        <w:szCs w:val="48"/>
                      </w:rPr>
                      <w:t>25/3/2018</w:t>
                    </w:r>
                  </w:p>
                </w:sdtContent>
              </w:sdt>
              <w:p w:rsidR="00F949F9" w:rsidRPr="00FD51AD" w:rsidRDefault="00F949F9">
                <w:pPr>
                  <w:pStyle w:val="a7"/>
                  <w:jc w:val="center"/>
                  <w:rPr>
                    <w:rFonts w:ascii="Arial" w:hAnsi="Arial" w:cs="Arial"/>
                    <w:sz w:val="48"/>
                    <w:szCs w:val="48"/>
                  </w:rPr>
                </w:pPr>
              </w:p>
              <w:sdt>
                <w:sdtPr>
                  <w:rPr>
                    <w:rFonts w:ascii="Arial" w:hAnsi="Arial" w:cs="Arial"/>
                    <w:sz w:val="48"/>
                    <w:szCs w:val="48"/>
                  </w:rPr>
                  <w:alias w:val="Συντάκτης"/>
                  <w:id w:val="13783229"/>
                  <w:dataBinding w:prefixMappings="xmlns:ns0='http://schemas.openxmlformats.org/package/2006/metadata/core-properties' xmlns:ns1='http://purl.org/dc/elements/1.1/'" w:xpath="/ns0:coreProperties[1]/ns1:creator[1]" w:storeItemID="{6C3C8BC8-F283-45AE-878A-BAB7291924A1}"/>
                  <w:text/>
                </w:sdtPr>
                <w:sdtContent>
                  <w:p w:rsidR="00F949F9" w:rsidRPr="00FD51AD" w:rsidRDefault="00FD51AD">
                    <w:pPr>
                      <w:pStyle w:val="a7"/>
                      <w:jc w:val="center"/>
                      <w:rPr>
                        <w:rFonts w:ascii="Arial" w:hAnsi="Arial" w:cs="Arial"/>
                        <w:sz w:val="48"/>
                        <w:szCs w:val="48"/>
                      </w:rPr>
                    </w:pPr>
                    <w:proofErr w:type="spellStart"/>
                    <w:r w:rsidRPr="00FD51AD">
                      <w:rPr>
                        <w:rFonts w:ascii="Arial" w:hAnsi="Arial" w:cs="Arial"/>
                        <w:sz w:val="48"/>
                        <w:szCs w:val="48"/>
                      </w:rPr>
                      <w:t>Καπώνη</w:t>
                    </w:r>
                    <w:proofErr w:type="spellEnd"/>
                    <w:r w:rsidRPr="00FD51AD">
                      <w:rPr>
                        <w:rFonts w:ascii="Arial" w:hAnsi="Arial" w:cs="Arial"/>
                        <w:sz w:val="48"/>
                        <w:szCs w:val="48"/>
                      </w:rPr>
                      <w:t xml:space="preserve"> Παναγιώτα</w:t>
                    </w:r>
                  </w:p>
                </w:sdtContent>
              </w:sdt>
              <w:p w:rsidR="00F949F9" w:rsidRDefault="00F949F9">
                <w:pPr>
                  <w:pStyle w:val="a7"/>
                  <w:jc w:val="center"/>
                </w:pPr>
              </w:p>
            </w:tc>
          </w:tr>
        </w:tbl>
        <w:p w:rsidR="00F949F9" w:rsidRDefault="00F949F9"/>
        <w:p w:rsidR="00F949F9" w:rsidRDefault="00F949F9">
          <w:pPr>
            <w:suppressAutoHyphens w:val="0"/>
            <w:autoSpaceDN/>
            <w:spacing w:after="200" w:line="276" w:lineRule="auto"/>
            <w:textAlignment w:val="auto"/>
            <w:rPr>
              <w:rFonts w:asciiTheme="majorHAnsi" w:eastAsiaTheme="majorEastAsia" w:hAnsiTheme="majorHAnsi" w:cstheme="majorBidi"/>
              <w:b/>
              <w:bCs/>
              <w:color w:val="365F91" w:themeColor="accent1" w:themeShade="BF"/>
              <w:sz w:val="28"/>
              <w:szCs w:val="28"/>
              <w:lang w:eastAsia="en-US"/>
            </w:rPr>
          </w:pPr>
          <w:r>
            <w:rPr>
              <w:rFonts w:asciiTheme="majorHAnsi" w:eastAsiaTheme="majorEastAsia" w:hAnsiTheme="majorHAnsi" w:cstheme="majorBidi"/>
              <w:b/>
              <w:bCs/>
              <w:color w:val="365F91" w:themeColor="accent1" w:themeShade="BF"/>
              <w:sz w:val="28"/>
              <w:szCs w:val="28"/>
              <w:lang w:eastAsia="en-US"/>
            </w:rPr>
            <w:br w:type="page"/>
          </w:r>
        </w:p>
      </w:sdtContent>
    </w:sdt>
    <w:p w:rsidR="007F7F64" w:rsidRDefault="007F7F64" w:rsidP="007F7F64">
      <w:pPr>
        <w:rPr>
          <w:rStyle w:val="mw-headline"/>
          <w:rFonts w:ascii="Arial" w:eastAsiaTheme="majorEastAsia" w:hAnsi="Arial" w:cs="Arial"/>
          <w:b/>
          <w:bCs/>
          <w:color w:val="FF0000"/>
          <w:sz w:val="34"/>
          <w:szCs w:val="34"/>
          <w:lang w:val="en-US"/>
        </w:rPr>
      </w:pPr>
    </w:p>
    <w:p w:rsidR="00F949F9" w:rsidRDefault="00F949F9" w:rsidP="00F949F9">
      <w:pPr>
        <w:pStyle w:val="a6"/>
        <w:rPr>
          <w:rStyle w:val="mw-headline"/>
        </w:rPr>
      </w:pPr>
    </w:p>
    <w:p w:rsidR="00F949F9" w:rsidRDefault="00F949F9">
      <w:pPr>
        <w:suppressAutoHyphens w:val="0"/>
        <w:autoSpaceDN/>
        <w:spacing w:after="200" w:line="276" w:lineRule="auto"/>
        <w:textAlignment w:val="auto"/>
      </w:pPr>
    </w:p>
    <w:sdt>
      <w:sdtPr>
        <w:rPr>
          <w:rFonts w:ascii="Times New Roman" w:eastAsia="Times New Roman" w:hAnsi="Times New Roman" w:cs="Times New Roman"/>
          <w:b w:val="0"/>
          <w:bCs w:val="0"/>
          <w:color w:val="auto"/>
          <w:sz w:val="24"/>
          <w:szCs w:val="24"/>
          <w:lang w:eastAsia="el-GR"/>
        </w:rPr>
        <w:id w:val="8928932"/>
        <w:docPartObj>
          <w:docPartGallery w:val="Table of Contents"/>
          <w:docPartUnique/>
        </w:docPartObj>
      </w:sdtPr>
      <w:sdtContent>
        <w:p w:rsidR="00F949F9" w:rsidRDefault="00F949F9">
          <w:pPr>
            <w:pStyle w:val="a6"/>
          </w:pPr>
          <w:r>
            <w:t>Πίνακας περιεχομένων</w:t>
          </w:r>
        </w:p>
        <w:p w:rsidR="00070607" w:rsidRDefault="00233A68">
          <w:pPr>
            <w:pStyle w:val="10"/>
            <w:tabs>
              <w:tab w:val="right" w:leader="dot" w:pos="9060"/>
            </w:tabs>
            <w:rPr>
              <w:rFonts w:asciiTheme="minorHAnsi" w:eastAsiaTheme="minorEastAsia" w:hAnsiTheme="minorHAnsi" w:cstheme="minorBidi"/>
              <w:noProof/>
              <w:sz w:val="22"/>
              <w:szCs w:val="22"/>
            </w:rPr>
          </w:pPr>
          <w:r>
            <w:fldChar w:fldCharType="begin"/>
          </w:r>
          <w:r w:rsidR="00F949F9">
            <w:instrText xml:space="preserve"> TOC \o "1-3" \h \z \u </w:instrText>
          </w:r>
          <w:r>
            <w:fldChar w:fldCharType="separate"/>
          </w:r>
          <w:hyperlink w:anchor="_Toc509759821" w:history="1">
            <w:r w:rsidR="00070607" w:rsidRPr="00962D18">
              <w:rPr>
                <w:rStyle w:val="-"/>
                <w:rFonts w:ascii="Arial" w:hAnsi="Arial" w:cs="Arial"/>
                <w:noProof/>
                <w:lang w:val="en-US"/>
              </w:rPr>
              <w:t>Trophic levels</w:t>
            </w:r>
            <w:r w:rsidR="00070607">
              <w:rPr>
                <w:noProof/>
                <w:webHidden/>
              </w:rPr>
              <w:tab/>
            </w:r>
            <w:r>
              <w:rPr>
                <w:noProof/>
                <w:webHidden/>
              </w:rPr>
              <w:fldChar w:fldCharType="begin"/>
            </w:r>
            <w:r w:rsidR="00070607">
              <w:rPr>
                <w:noProof/>
                <w:webHidden/>
              </w:rPr>
              <w:instrText xml:space="preserve"> PAGEREF _Toc509759821 \h </w:instrText>
            </w:r>
            <w:r>
              <w:rPr>
                <w:noProof/>
                <w:webHidden/>
              </w:rPr>
            </w:r>
            <w:r>
              <w:rPr>
                <w:noProof/>
                <w:webHidden/>
              </w:rPr>
              <w:fldChar w:fldCharType="separate"/>
            </w:r>
            <w:r w:rsidR="00070607">
              <w:rPr>
                <w:noProof/>
                <w:webHidden/>
              </w:rPr>
              <w:t>3</w:t>
            </w:r>
            <w:r>
              <w:rPr>
                <w:noProof/>
                <w:webHidden/>
              </w:rPr>
              <w:fldChar w:fldCharType="end"/>
            </w:r>
          </w:hyperlink>
        </w:p>
        <w:p w:rsidR="00070607" w:rsidRDefault="00233A68">
          <w:pPr>
            <w:pStyle w:val="20"/>
            <w:tabs>
              <w:tab w:val="right" w:leader="dot" w:pos="9060"/>
            </w:tabs>
            <w:rPr>
              <w:rFonts w:asciiTheme="minorHAnsi" w:eastAsiaTheme="minorEastAsia" w:hAnsiTheme="minorHAnsi" w:cstheme="minorBidi"/>
              <w:noProof/>
              <w:sz w:val="22"/>
              <w:szCs w:val="22"/>
            </w:rPr>
          </w:pPr>
          <w:hyperlink w:anchor="_Toc509759822" w:history="1">
            <w:r w:rsidR="00070607" w:rsidRPr="00962D18">
              <w:rPr>
                <w:rStyle w:val="-"/>
                <w:rFonts w:ascii="Arial" w:hAnsi="Arial" w:cs="Arial"/>
                <w:iCs/>
                <w:noProof/>
                <w:lang w:val="en-US"/>
              </w:rPr>
              <w:t>Main article: Trophic level</w:t>
            </w:r>
            <w:r w:rsidR="00070607">
              <w:rPr>
                <w:noProof/>
                <w:webHidden/>
              </w:rPr>
              <w:tab/>
            </w:r>
            <w:r>
              <w:rPr>
                <w:noProof/>
                <w:webHidden/>
              </w:rPr>
              <w:fldChar w:fldCharType="begin"/>
            </w:r>
            <w:r w:rsidR="00070607">
              <w:rPr>
                <w:noProof/>
                <w:webHidden/>
              </w:rPr>
              <w:instrText xml:space="preserve"> PAGEREF _Toc509759822 \h </w:instrText>
            </w:r>
            <w:r>
              <w:rPr>
                <w:noProof/>
                <w:webHidden/>
              </w:rPr>
            </w:r>
            <w:r>
              <w:rPr>
                <w:noProof/>
                <w:webHidden/>
              </w:rPr>
              <w:fldChar w:fldCharType="separate"/>
            </w:r>
            <w:r w:rsidR="00070607">
              <w:rPr>
                <w:noProof/>
                <w:webHidden/>
              </w:rPr>
              <w:t>3</w:t>
            </w:r>
            <w:r>
              <w:rPr>
                <w:noProof/>
                <w:webHidden/>
              </w:rPr>
              <w:fldChar w:fldCharType="end"/>
            </w:r>
          </w:hyperlink>
        </w:p>
        <w:p w:rsidR="00070607" w:rsidRDefault="00233A68">
          <w:pPr>
            <w:pStyle w:val="10"/>
            <w:tabs>
              <w:tab w:val="right" w:leader="dot" w:pos="9060"/>
            </w:tabs>
            <w:rPr>
              <w:rFonts w:asciiTheme="minorHAnsi" w:eastAsiaTheme="minorEastAsia" w:hAnsiTheme="minorHAnsi" w:cstheme="minorBidi"/>
              <w:noProof/>
              <w:sz w:val="22"/>
              <w:szCs w:val="22"/>
            </w:rPr>
          </w:pPr>
          <w:hyperlink w:anchor="_Toc509759823" w:history="1">
            <w:r w:rsidR="00070607" w:rsidRPr="00962D18">
              <w:rPr>
                <w:rStyle w:val="-"/>
                <w:rFonts w:ascii="Arial" w:hAnsi="Arial" w:cs="Arial"/>
                <w:noProof/>
                <w:lang w:val="en-US"/>
              </w:rPr>
              <w:t>Biodiversity</w:t>
            </w:r>
            <w:r w:rsidR="00070607">
              <w:rPr>
                <w:noProof/>
                <w:webHidden/>
              </w:rPr>
              <w:tab/>
            </w:r>
            <w:r>
              <w:rPr>
                <w:noProof/>
                <w:webHidden/>
              </w:rPr>
              <w:fldChar w:fldCharType="begin"/>
            </w:r>
            <w:r w:rsidR="00070607">
              <w:rPr>
                <w:noProof/>
                <w:webHidden/>
              </w:rPr>
              <w:instrText xml:space="preserve"> PAGEREF _Toc509759823 \h </w:instrText>
            </w:r>
            <w:r>
              <w:rPr>
                <w:noProof/>
                <w:webHidden/>
              </w:rPr>
            </w:r>
            <w:r>
              <w:rPr>
                <w:noProof/>
                <w:webHidden/>
              </w:rPr>
              <w:fldChar w:fldCharType="separate"/>
            </w:r>
            <w:r w:rsidR="00070607">
              <w:rPr>
                <w:noProof/>
                <w:webHidden/>
              </w:rPr>
              <w:t>4</w:t>
            </w:r>
            <w:r>
              <w:rPr>
                <w:noProof/>
                <w:webHidden/>
              </w:rPr>
              <w:fldChar w:fldCharType="end"/>
            </w:r>
          </w:hyperlink>
        </w:p>
        <w:p w:rsidR="00070607" w:rsidRDefault="00233A68">
          <w:pPr>
            <w:pStyle w:val="20"/>
            <w:tabs>
              <w:tab w:val="right" w:leader="dot" w:pos="9060"/>
            </w:tabs>
            <w:rPr>
              <w:rFonts w:asciiTheme="minorHAnsi" w:eastAsiaTheme="minorEastAsia" w:hAnsiTheme="minorHAnsi" w:cstheme="minorBidi"/>
              <w:noProof/>
              <w:sz w:val="22"/>
              <w:szCs w:val="22"/>
            </w:rPr>
          </w:pPr>
          <w:hyperlink w:anchor="_Toc509759824" w:history="1">
            <w:r w:rsidR="00070607" w:rsidRPr="00962D18">
              <w:rPr>
                <w:rStyle w:val="-"/>
                <w:i/>
                <w:iCs/>
                <w:noProof/>
                <w:lang w:val="en-US"/>
              </w:rPr>
              <w:t>Main article: Biodiversity</w:t>
            </w:r>
            <w:r w:rsidR="00070607">
              <w:rPr>
                <w:noProof/>
                <w:webHidden/>
              </w:rPr>
              <w:tab/>
            </w:r>
            <w:r>
              <w:rPr>
                <w:noProof/>
                <w:webHidden/>
              </w:rPr>
              <w:fldChar w:fldCharType="begin"/>
            </w:r>
            <w:r w:rsidR="00070607">
              <w:rPr>
                <w:noProof/>
                <w:webHidden/>
              </w:rPr>
              <w:instrText xml:space="preserve"> PAGEREF _Toc509759824 \h </w:instrText>
            </w:r>
            <w:r>
              <w:rPr>
                <w:noProof/>
                <w:webHidden/>
              </w:rPr>
            </w:r>
            <w:r>
              <w:rPr>
                <w:noProof/>
                <w:webHidden/>
              </w:rPr>
              <w:fldChar w:fldCharType="separate"/>
            </w:r>
            <w:r w:rsidR="00070607">
              <w:rPr>
                <w:noProof/>
                <w:webHidden/>
              </w:rPr>
              <w:t>4</w:t>
            </w:r>
            <w:r>
              <w:rPr>
                <w:noProof/>
                <w:webHidden/>
              </w:rPr>
              <w:fldChar w:fldCharType="end"/>
            </w:r>
          </w:hyperlink>
        </w:p>
        <w:p w:rsidR="00070607" w:rsidRDefault="00233A68">
          <w:pPr>
            <w:pStyle w:val="10"/>
            <w:tabs>
              <w:tab w:val="right" w:leader="dot" w:pos="9060"/>
            </w:tabs>
            <w:rPr>
              <w:rFonts w:asciiTheme="minorHAnsi" w:eastAsiaTheme="minorEastAsia" w:hAnsiTheme="minorHAnsi" w:cstheme="minorBidi"/>
              <w:noProof/>
              <w:sz w:val="22"/>
              <w:szCs w:val="22"/>
            </w:rPr>
          </w:pPr>
          <w:hyperlink w:anchor="_Toc509759825" w:history="1">
            <w:r w:rsidR="00070607" w:rsidRPr="00962D18">
              <w:rPr>
                <w:rStyle w:val="-"/>
                <w:rFonts w:ascii="Arial" w:hAnsi="Arial" w:cs="Arial"/>
                <w:noProof/>
                <w:lang w:val="en-US"/>
              </w:rPr>
              <w:t>Niche</w:t>
            </w:r>
            <w:r w:rsidR="00070607">
              <w:rPr>
                <w:noProof/>
                <w:webHidden/>
              </w:rPr>
              <w:tab/>
            </w:r>
            <w:r>
              <w:rPr>
                <w:noProof/>
                <w:webHidden/>
              </w:rPr>
              <w:fldChar w:fldCharType="begin"/>
            </w:r>
            <w:r w:rsidR="00070607">
              <w:rPr>
                <w:noProof/>
                <w:webHidden/>
              </w:rPr>
              <w:instrText xml:space="preserve"> PAGEREF _Toc509759825 \h </w:instrText>
            </w:r>
            <w:r>
              <w:rPr>
                <w:noProof/>
                <w:webHidden/>
              </w:rPr>
            </w:r>
            <w:r>
              <w:rPr>
                <w:noProof/>
                <w:webHidden/>
              </w:rPr>
              <w:fldChar w:fldCharType="separate"/>
            </w:r>
            <w:r w:rsidR="00070607">
              <w:rPr>
                <w:noProof/>
                <w:webHidden/>
              </w:rPr>
              <w:t>5</w:t>
            </w:r>
            <w:r>
              <w:rPr>
                <w:noProof/>
                <w:webHidden/>
              </w:rPr>
              <w:fldChar w:fldCharType="end"/>
            </w:r>
          </w:hyperlink>
        </w:p>
        <w:p w:rsidR="00070607" w:rsidRDefault="00233A68">
          <w:pPr>
            <w:pStyle w:val="20"/>
            <w:tabs>
              <w:tab w:val="right" w:leader="dot" w:pos="9060"/>
            </w:tabs>
            <w:rPr>
              <w:rFonts w:asciiTheme="minorHAnsi" w:eastAsiaTheme="minorEastAsia" w:hAnsiTheme="minorHAnsi" w:cstheme="minorBidi"/>
              <w:noProof/>
              <w:sz w:val="22"/>
              <w:szCs w:val="22"/>
            </w:rPr>
          </w:pPr>
          <w:hyperlink w:anchor="_Toc509759826" w:history="1">
            <w:r w:rsidR="00070607" w:rsidRPr="00962D18">
              <w:rPr>
                <w:rStyle w:val="-"/>
                <w:noProof/>
                <w:lang w:val="en-US"/>
              </w:rPr>
              <w:t>Main article: Ecological niche</w:t>
            </w:r>
            <w:r w:rsidR="00070607">
              <w:rPr>
                <w:noProof/>
                <w:webHidden/>
              </w:rPr>
              <w:tab/>
            </w:r>
            <w:r>
              <w:rPr>
                <w:noProof/>
                <w:webHidden/>
              </w:rPr>
              <w:fldChar w:fldCharType="begin"/>
            </w:r>
            <w:r w:rsidR="00070607">
              <w:rPr>
                <w:noProof/>
                <w:webHidden/>
              </w:rPr>
              <w:instrText xml:space="preserve"> PAGEREF _Toc509759826 \h </w:instrText>
            </w:r>
            <w:r>
              <w:rPr>
                <w:noProof/>
                <w:webHidden/>
              </w:rPr>
            </w:r>
            <w:r>
              <w:rPr>
                <w:noProof/>
                <w:webHidden/>
              </w:rPr>
              <w:fldChar w:fldCharType="separate"/>
            </w:r>
            <w:r w:rsidR="00070607">
              <w:rPr>
                <w:noProof/>
                <w:webHidden/>
              </w:rPr>
              <w:t>5</w:t>
            </w:r>
            <w:r>
              <w:rPr>
                <w:noProof/>
                <w:webHidden/>
              </w:rPr>
              <w:fldChar w:fldCharType="end"/>
            </w:r>
          </w:hyperlink>
        </w:p>
        <w:p w:rsidR="00070607" w:rsidRDefault="00233A68">
          <w:pPr>
            <w:pStyle w:val="10"/>
            <w:tabs>
              <w:tab w:val="right" w:leader="dot" w:pos="9060"/>
            </w:tabs>
            <w:rPr>
              <w:rFonts w:asciiTheme="minorHAnsi" w:eastAsiaTheme="minorEastAsia" w:hAnsiTheme="minorHAnsi" w:cstheme="minorBidi"/>
              <w:noProof/>
              <w:sz w:val="22"/>
              <w:szCs w:val="22"/>
            </w:rPr>
          </w:pPr>
          <w:hyperlink w:anchor="_Toc509759827" w:history="1">
            <w:r w:rsidR="00070607" w:rsidRPr="00962D18">
              <w:rPr>
                <w:rStyle w:val="-"/>
                <w:rFonts w:ascii="Arial" w:hAnsi="Arial" w:cs="Arial"/>
                <w:noProof/>
                <w:lang w:val="en-US"/>
              </w:rPr>
              <w:t>Biome</w:t>
            </w:r>
            <w:r w:rsidR="00070607">
              <w:rPr>
                <w:noProof/>
                <w:webHidden/>
              </w:rPr>
              <w:tab/>
            </w:r>
            <w:r>
              <w:rPr>
                <w:noProof/>
                <w:webHidden/>
              </w:rPr>
              <w:fldChar w:fldCharType="begin"/>
            </w:r>
            <w:r w:rsidR="00070607">
              <w:rPr>
                <w:noProof/>
                <w:webHidden/>
              </w:rPr>
              <w:instrText xml:space="preserve"> PAGEREF _Toc509759827 \h </w:instrText>
            </w:r>
            <w:r>
              <w:rPr>
                <w:noProof/>
                <w:webHidden/>
              </w:rPr>
            </w:r>
            <w:r>
              <w:rPr>
                <w:noProof/>
                <w:webHidden/>
              </w:rPr>
              <w:fldChar w:fldCharType="separate"/>
            </w:r>
            <w:r w:rsidR="00070607">
              <w:rPr>
                <w:noProof/>
                <w:webHidden/>
              </w:rPr>
              <w:t>7</w:t>
            </w:r>
            <w:r>
              <w:rPr>
                <w:noProof/>
                <w:webHidden/>
              </w:rPr>
              <w:fldChar w:fldCharType="end"/>
            </w:r>
          </w:hyperlink>
        </w:p>
        <w:p w:rsidR="00070607" w:rsidRDefault="00233A68">
          <w:pPr>
            <w:pStyle w:val="20"/>
            <w:tabs>
              <w:tab w:val="right" w:leader="dot" w:pos="9060"/>
            </w:tabs>
            <w:rPr>
              <w:rFonts w:asciiTheme="minorHAnsi" w:eastAsiaTheme="minorEastAsia" w:hAnsiTheme="minorHAnsi" w:cstheme="minorBidi"/>
              <w:noProof/>
              <w:sz w:val="22"/>
              <w:szCs w:val="22"/>
            </w:rPr>
          </w:pPr>
          <w:hyperlink w:anchor="_Toc509759828" w:history="1">
            <w:r w:rsidR="00070607" w:rsidRPr="00962D18">
              <w:rPr>
                <w:rStyle w:val="-"/>
                <w:iCs/>
                <w:noProof/>
                <w:lang w:val="en-US"/>
              </w:rPr>
              <w:t>Main article: </w:t>
            </w:r>
            <w:r w:rsidR="00070607" w:rsidRPr="00962D18">
              <w:rPr>
                <w:rStyle w:val="-"/>
                <w:i/>
                <w:iCs/>
                <w:noProof/>
                <w:lang w:val="en-US"/>
              </w:rPr>
              <w:t>Biome</w:t>
            </w:r>
            <w:r w:rsidR="00070607">
              <w:rPr>
                <w:noProof/>
                <w:webHidden/>
              </w:rPr>
              <w:tab/>
            </w:r>
            <w:r>
              <w:rPr>
                <w:noProof/>
                <w:webHidden/>
              </w:rPr>
              <w:fldChar w:fldCharType="begin"/>
            </w:r>
            <w:r w:rsidR="00070607">
              <w:rPr>
                <w:noProof/>
                <w:webHidden/>
              </w:rPr>
              <w:instrText xml:space="preserve"> PAGEREF _Toc509759828 \h </w:instrText>
            </w:r>
            <w:r>
              <w:rPr>
                <w:noProof/>
                <w:webHidden/>
              </w:rPr>
            </w:r>
            <w:r>
              <w:rPr>
                <w:noProof/>
                <w:webHidden/>
              </w:rPr>
              <w:fldChar w:fldCharType="separate"/>
            </w:r>
            <w:r w:rsidR="00070607">
              <w:rPr>
                <w:noProof/>
                <w:webHidden/>
              </w:rPr>
              <w:t>7</w:t>
            </w:r>
            <w:r>
              <w:rPr>
                <w:noProof/>
                <w:webHidden/>
              </w:rPr>
              <w:fldChar w:fldCharType="end"/>
            </w:r>
          </w:hyperlink>
        </w:p>
        <w:p w:rsidR="00070607" w:rsidRDefault="00233A68">
          <w:pPr>
            <w:pStyle w:val="10"/>
            <w:tabs>
              <w:tab w:val="right" w:leader="dot" w:pos="9060"/>
            </w:tabs>
            <w:rPr>
              <w:rFonts w:asciiTheme="minorHAnsi" w:eastAsiaTheme="minorEastAsia" w:hAnsiTheme="minorHAnsi" w:cstheme="minorBidi"/>
              <w:noProof/>
              <w:sz w:val="22"/>
              <w:szCs w:val="22"/>
            </w:rPr>
          </w:pPr>
          <w:hyperlink w:anchor="_Toc509759829" w:history="1">
            <w:r w:rsidR="00070607" w:rsidRPr="00962D18">
              <w:rPr>
                <w:rStyle w:val="-"/>
                <w:rFonts w:ascii="Arial" w:hAnsi="Arial" w:cs="Arial"/>
                <w:noProof/>
                <w:lang w:val="en-US"/>
              </w:rPr>
              <w:t>Individual ecology</w:t>
            </w:r>
            <w:r w:rsidR="00070607">
              <w:rPr>
                <w:noProof/>
                <w:webHidden/>
              </w:rPr>
              <w:tab/>
            </w:r>
            <w:r>
              <w:rPr>
                <w:noProof/>
                <w:webHidden/>
              </w:rPr>
              <w:fldChar w:fldCharType="begin"/>
            </w:r>
            <w:r w:rsidR="00070607">
              <w:rPr>
                <w:noProof/>
                <w:webHidden/>
              </w:rPr>
              <w:instrText xml:space="preserve"> PAGEREF _Toc509759829 \h </w:instrText>
            </w:r>
            <w:r>
              <w:rPr>
                <w:noProof/>
                <w:webHidden/>
              </w:rPr>
            </w:r>
            <w:r>
              <w:rPr>
                <w:noProof/>
                <w:webHidden/>
              </w:rPr>
              <w:fldChar w:fldCharType="separate"/>
            </w:r>
            <w:r w:rsidR="00070607">
              <w:rPr>
                <w:noProof/>
                <w:webHidden/>
              </w:rPr>
              <w:t>8</w:t>
            </w:r>
            <w:r>
              <w:rPr>
                <w:noProof/>
                <w:webHidden/>
              </w:rPr>
              <w:fldChar w:fldCharType="end"/>
            </w:r>
          </w:hyperlink>
        </w:p>
        <w:p w:rsidR="00070607" w:rsidRDefault="00233A68">
          <w:pPr>
            <w:pStyle w:val="10"/>
            <w:tabs>
              <w:tab w:val="right" w:leader="dot" w:pos="9060"/>
            </w:tabs>
            <w:rPr>
              <w:rFonts w:asciiTheme="minorHAnsi" w:eastAsiaTheme="minorEastAsia" w:hAnsiTheme="minorHAnsi" w:cstheme="minorBidi"/>
              <w:noProof/>
              <w:sz w:val="22"/>
              <w:szCs w:val="22"/>
            </w:rPr>
          </w:pPr>
          <w:hyperlink w:anchor="_Toc509759830" w:history="1">
            <w:r w:rsidR="00070607" w:rsidRPr="00962D18">
              <w:rPr>
                <w:rStyle w:val="-"/>
                <w:rFonts w:ascii="Arial" w:hAnsi="Arial" w:cs="Arial"/>
                <w:noProof/>
              </w:rPr>
              <w:t>Η οικογένειά μου</w:t>
            </w:r>
            <w:r w:rsidR="00070607">
              <w:rPr>
                <w:noProof/>
                <w:webHidden/>
              </w:rPr>
              <w:tab/>
            </w:r>
            <w:r>
              <w:rPr>
                <w:noProof/>
                <w:webHidden/>
              </w:rPr>
              <w:fldChar w:fldCharType="begin"/>
            </w:r>
            <w:r w:rsidR="00070607">
              <w:rPr>
                <w:noProof/>
                <w:webHidden/>
              </w:rPr>
              <w:instrText xml:space="preserve"> PAGEREF _Toc509759830 \h </w:instrText>
            </w:r>
            <w:r>
              <w:rPr>
                <w:noProof/>
                <w:webHidden/>
              </w:rPr>
            </w:r>
            <w:r>
              <w:rPr>
                <w:noProof/>
                <w:webHidden/>
              </w:rPr>
              <w:fldChar w:fldCharType="separate"/>
            </w:r>
            <w:r w:rsidR="00070607">
              <w:rPr>
                <w:noProof/>
                <w:webHidden/>
              </w:rPr>
              <w:t>9</w:t>
            </w:r>
            <w:r>
              <w:rPr>
                <w:noProof/>
                <w:webHidden/>
              </w:rPr>
              <w:fldChar w:fldCharType="end"/>
            </w:r>
          </w:hyperlink>
        </w:p>
        <w:p w:rsidR="00F949F9" w:rsidRDefault="00233A68">
          <w:r>
            <w:fldChar w:fldCharType="end"/>
          </w:r>
        </w:p>
      </w:sdtContent>
    </w:sdt>
    <w:p w:rsidR="00F949F9" w:rsidRDefault="00F949F9">
      <w:pPr>
        <w:suppressAutoHyphens w:val="0"/>
        <w:autoSpaceDN/>
        <w:spacing w:after="200" w:line="276" w:lineRule="auto"/>
        <w:textAlignment w:val="auto"/>
      </w:pPr>
    </w:p>
    <w:p w:rsidR="00F949F9" w:rsidRDefault="00F949F9">
      <w:pPr>
        <w:suppressAutoHyphens w:val="0"/>
        <w:autoSpaceDN/>
        <w:spacing w:after="200" w:line="276" w:lineRule="auto"/>
        <w:textAlignment w:val="auto"/>
      </w:pPr>
    </w:p>
    <w:p w:rsidR="00F949F9" w:rsidRDefault="00F949F9">
      <w:pPr>
        <w:suppressAutoHyphens w:val="0"/>
        <w:autoSpaceDN/>
        <w:spacing w:after="200" w:line="276" w:lineRule="auto"/>
        <w:textAlignment w:val="auto"/>
      </w:pPr>
    </w:p>
    <w:p w:rsidR="00F949F9" w:rsidRDefault="00F949F9">
      <w:pPr>
        <w:suppressAutoHyphens w:val="0"/>
        <w:autoSpaceDN/>
        <w:spacing w:after="200" w:line="276" w:lineRule="auto"/>
        <w:textAlignment w:val="auto"/>
      </w:pPr>
    </w:p>
    <w:p w:rsidR="00F949F9" w:rsidRDefault="00F949F9">
      <w:pPr>
        <w:suppressAutoHyphens w:val="0"/>
        <w:autoSpaceDN/>
        <w:spacing w:after="200" w:line="276" w:lineRule="auto"/>
        <w:textAlignment w:val="auto"/>
      </w:pPr>
    </w:p>
    <w:p w:rsidR="00F949F9" w:rsidRDefault="00F949F9">
      <w:pPr>
        <w:suppressAutoHyphens w:val="0"/>
        <w:autoSpaceDN/>
        <w:spacing w:after="200" w:line="276" w:lineRule="auto"/>
        <w:textAlignment w:val="auto"/>
      </w:pPr>
    </w:p>
    <w:p w:rsidR="00F949F9" w:rsidRDefault="00F949F9">
      <w:pPr>
        <w:suppressAutoHyphens w:val="0"/>
        <w:autoSpaceDN/>
        <w:spacing w:after="200" w:line="276" w:lineRule="auto"/>
        <w:textAlignment w:val="auto"/>
      </w:pPr>
    </w:p>
    <w:p w:rsidR="00F949F9" w:rsidRDefault="00F949F9">
      <w:pPr>
        <w:suppressAutoHyphens w:val="0"/>
        <w:autoSpaceDN/>
        <w:spacing w:after="200" w:line="276" w:lineRule="auto"/>
        <w:textAlignment w:val="auto"/>
      </w:pPr>
    </w:p>
    <w:p w:rsidR="00F949F9" w:rsidRDefault="00F949F9">
      <w:pPr>
        <w:suppressAutoHyphens w:val="0"/>
        <w:autoSpaceDN/>
        <w:spacing w:after="200" w:line="276" w:lineRule="auto"/>
        <w:textAlignment w:val="auto"/>
      </w:pPr>
    </w:p>
    <w:p w:rsidR="00F949F9" w:rsidRDefault="00F949F9">
      <w:pPr>
        <w:suppressAutoHyphens w:val="0"/>
        <w:autoSpaceDN/>
        <w:spacing w:after="200" w:line="276" w:lineRule="auto"/>
        <w:textAlignment w:val="auto"/>
      </w:pPr>
    </w:p>
    <w:p w:rsidR="00F949F9" w:rsidRDefault="00F949F9">
      <w:pPr>
        <w:suppressAutoHyphens w:val="0"/>
        <w:autoSpaceDN/>
        <w:spacing w:after="200" w:line="276" w:lineRule="auto"/>
        <w:textAlignment w:val="auto"/>
      </w:pPr>
    </w:p>
    <w:p w:rsidR="000B0E86" w:rsidRDefault="000B0E86">
      <w:pPr>
        <w:suppressAutoHyphens w:val="0"/>
        <w:autoSpaceDN/>
        <w:spacing w:after="200" w:line="276" w:lineRule="auto"/>
        <w:textAlignment w:val="auto"/>
      </w:pPr>
      <w:r>
        <w:br w:type="page"/>
      </w:r>
    </w:p>
    <w:p w:rsidR="007F7F64" w:rsidRPr="00F949F9" w:rsidRDefault="007F7F64" w:rsidP="00F949F9"/>
    <w:p w:rsidR="004F6A19" w:rsidRPr="004F6A19" w:rsidRDefault="004F6A19" w:rsidP="004F6A19">
      <w:pPr>
        <w:pStyle w:val="1"/>
        <w:spacing w:after="380"/>
        <w:rPr>
          <w:rFonts w:ascii="Arial" w:hAnsi="Arial" w:cs="Arial"/>
          <w:color w:val="FF0000"/>
          <w:sz w:val="34"/>
          <w:szCs w:val="34"/>
          <w:lang w:val="en-US"/>
        </w:rPr>
      </w:pPr>
      <w:bookmarkStart w:id="0" w:name="_Toc509755330"/>
      <w:bookmarkStart w:id="1" w:name="_Toc509759821"/>
      <w:proofErr w:type="spellStart"/>
      <w:r w:rsidRPr="004F6A19">
        <w:rPr>
          <w:rStyle w:val="mw-headline"/>
          <w:rFonts w:ascii="Arial" w:hAnsi="Arial" w:cs="Arial"/>
          <w:color w:val="FF0000"/>
          <w:sz w:val="34"/>
          <w:szCs w:val="34"/>
          <w:lang w:val="en-US"/>
        </w:rPr>
        <w:t>Trophic</w:t>
      </w:r>
      <w:proofErr w:type="spellEnd"/>
      <w:r w:rsidRPr="004F6A19">
        <w:rPr>
          <w:rStyle w:val="mw-headline"/>
          <w:rFonts w:ascii="Arial" w:hAnsi="Arial" w:cs="Arial"/>
          <w:color w:val="FF0000"/>
          <w:sz w:val="34"/>
          <w:szCs w:val="34"/>
          <w:lang w:val="en-US"/>
        </w:rPr>
        <w:t xml:space="preserve"> levels</w:t>
      </w:r>
      <w:bookmarkEnd w:id="0"/>
      <w:bookmarkEnd w:id="1"/>
    </w:p>
    <w:p w:rsidR="004F6A19" w:rsidRPr="004F6A19" w:rsidRDefault="004F6A19" w:rsidP="004F6A19">
      <w:pPr>
        <w:pStyle w:val="2"/>
        <w:spacing w:after="380"/>
        <w:rPr>
          <w:rFonts w:ascii="Arial" w:hAnsi="Arial" w:cs="Arial"/>
          <w:b w:val="0"/>
          <w:iCs/>
          <w:color w:val="000000" w:themeColor="text1"/>
          <w:sz w:val="21"/>
          <w:szCs w:val="21"/>
          <w:lang w:val="en-US"/>
        </w:rPr>
      </w:pPr>
      <w:bookmarkStart w:id="2" w:name="_Toc509755331"/>
      <w:bookmarkStart w:id="3" w:name="_Toc509759822"/>
      <w:r w:rsidRPr="004F6A19">
        <w:rPr>
          <w:rFonts w:ascii="Arial" w:hAnsi="Arial" w:cs="Arial"/>
          <w:b w:val="0"/>
          <w:iCs/>
          <w:color w:val="000000" w:themeColor="text1"/>
          <w:sz w:val="21"/>
          <w:szCs w:val="21"/>
          <w:lang w:val="en-US"/>
        </w:rPr>
        <w:t>Main article: </w:t>
      </w:r>
      <w:proofErr w:type="spellStart"/>
      <w:r w:rsidR="00233A68">
        <w:fldChar w:fldCharType="begin"/>
      </w:r>
      <w:r w:rsidR="00233A68" w:rsidRPr="00884296">
        <w:rPr>
          <w:lang w:val="en-US"/>
        </w:rPr>
        <w:instrText>HYPERLINK "https://en.wikipedia.org/wiki/Trophic_level" \o "Trophic level"</w:instrText>
      </w:r>
      <w:r w:rsidR="00233A68">
        <w:fldChar w:fldCharType="separate"/>
      </w:r>
      <w:r w:rsidRPr="004F6A19">
        <w:rPr>
          <w:rStyle w:val="-"/>
          <w:rFonts w:ascii="Arial" w:hAnsi="Arial" w:cs="Arial"/>
          <w:b w:val="0"/>
          <w:iCs/>
          <w:color w:val="000000" w:themeColor="text1"/>
          <w:sz w:val="21"/>
          <w:szCs w:val="21"/>
          <w:u w:val="none"/>
          <w:lang w:val="en-US"/>
        </w:rPr>
        <w:t>Trophic</w:t>
      </w:r>
      <w:proofErr w:type="spellEnd"/>
      <w:r w:rsidRPr="004F6A19">
        <w:rPr>
          <w:rStyle w:val="-"/>
          <w:rFonts w:ascii="Arial" w:hAnsi="Arial" w:cs="Arial"/>
          <w:b w:val="0"/>
          <w:iCs/>
          <w:color w:val="000000" w:themeColor="text1"/>
          <w:sz w:val="21"/>
          <w:szCs w:val="21"/>
          <w:u w:val="none"/>
          <w:lang w:val="en-US"/>
        </w:rPr>
        <w:t xml:space="preserve"> level</w:t>
      </w:r>
      <w:bookmarkEnd w:id="2"/>
      <w:bookmarkEnd w:id="3"/>
      <w:r w:rsidR="00233A68">
        <w:fldChar w:fldCharType="end"/>
      </w:r>
    </w:p>
    <w:p w:rsidR="004F6A19" w:rsidRPr="00BA5249" w:rsidRDefault="004F6A19" w:rsidP="004F6A19">
      <w:pPr>
        <w:shd w:val="clear" w:color="auto" w:fill="F8F9FA"/>
        <w:jc w:val="center"/>
        <w:rPr>
          <w:color w:val="222222"/>
          <w:lang w:val="en-US"/>
        </w:rPr>
      </w:pPr>
    </w:p>
    <w:p w:rsidR="004F6A19" w:rsidRPr="00BA5249" w:rsidRDefault="004F6A19" w:rsidP="00BA5249">
      <w:pPr>
        <w:shd w:val="clear" w:color="auto" w:fill="F8F9FA"/>
        <w:spacing w:line="26" w:lineRule="atLeast"/>
        <w:ind w:firstLine="709"/>
        <w:rPr>
          <w:color w:val="000000" w:themeColor="text1"/>
          <w:lang w:val="en-US"/>
        </w:rPr>
      </w:pPr>
      <w:r w:rsidRPr="00BA5249">
        <w:rPr>
          <w:color w:val="000000" w:themeColor="text1"/>
          <w:lang w:val="en-US"/>
        </w:rPr>
        <w:t xml:space="preserve">A </w:t>
      </w:r>
      <w:ins w:id="4" w:author="Χρήστης των Windows" w:date="2018-03-26T20:00:00Z">
        <w:r w:rsidR="00884296">
          <w:rPr>
            <w:color w:val="000000" w:themeColor="text1"/>
            <w:lang w:val="en-US"/>
          </w:rPr>
          <w:t>hot</w:t>
        </w:r>
      </w:ins>
      <w:del w:id="5" w:author="Χρήστης των Windows" w:date="2018-03-26T20:00:00Z">
        <w:r w:rsidRPr="00BA5249" w:rsidDel="00884296">
          <w:rPr>
            <w:color w:val="000000" w:themeColor="text1"/>
            <w:lang w:val="en-US"/>
          </w:rPr>
          <w:delText xml:space="preserve">trophic </w:delText>
        </w:r>
      </w:del>
      <w:ins w:id="6" w:author="Χρήστης των Windows" w:date="2018-03-26T20:00:00Z">
        <w:r w:rsidR="00884296" w:rsidRPr="00BA5249">
          <w:rPr>
            <w:color w:val="000000" w:themeColor="text1"/>
            <w:lang w:val="en-US"/>
          </w:rPr>
          <w:t xml:space="preserve"> </w:t>
        </w:r>
      </w:ins>
      <w:r w:rsidRPr="00BA5249">
        <w:rPr>
          <w:color w:val="000000" w:themeColor="text1"/>
          <w:lang w:val="en-US"/>
        </w:rPr>
        <w:t>pyramid (a) and a food-web (b) illustrating </w:t>
      </w:r>
      <w:proofErr w:type="spellStart"/>
      <w:r w:rsidR="00233A68">
        <w:fldChar w:fldCharType="begin"/>
      </w:r>
      <w:r w:rsidR="00233A68" w:rsidRPr="00884296">
        <w:rPr>
          <w:lang w:val="en-US"/>
        </w:rPr>
        <w:instrText>HYPERLINK "https://en.wikipedia.org/wiki/Ecological_relationship" \o "Ecological relationship"</w:instrText>
      </w:r>
      <w:r w:rsidR="00233A68">
        <w:fldChar w:fldCharType="separate"/>
      </w:r>
      <w:ins w:id="7" w:author="Χρήστης των Windows" w:date="2018-03-26T20:03:00Z">
        <w:r w:rsidR="00884296">
          <w:rPr>
            <w:rStyle w:val="-"/>
            <w:color w:val="000000" w:themeColor="text1"/>
            <w:lang w:val="en-US"/>
          </w:rPr>
          <w:t>enviromental</w:t>
        </w:r>
      </w:ins>
      <w:del w:id="8" w:author="Χρήστης των Windows" w:date="2018-03-26T20:03:00Z">
        <w:r w:rsidRPr="00BA5249" w:rsidDel="00884296">
          <w:rPr>
            <w:rStyle w:val="-"/>
            <w:color w:val="000000" w:themeColor="text1"/>
            <w:lang w:val="en-US"/>
          </w:rPr>
          <w:delText xml:space="preserve">ecological </w:delText>
        </w:r>
      </w:del>
      <w:r w:rsidRPr="00BA5249">
        <w:rPr>
          <w:rStyle w:val="-"/>
          <w:color w:val="000000" w:themeColor="text1"/>
          <w:lang w:val="en-US"/>
        </w:rPr>
        <w:t>relationships</w:t>
      </w:r>
      <w:r w:rsidR="00233A68">
        <w:fldChar w:fldCharType="end"/>
      </w:r>
      <w:r w:rsidRPr="00BA5249">
        <w:rPr>
          <w:color w:val="000000" w:themeColor="text1"/>
          <w:lang w:val="en-US"/>
        </w:rPr>
        <w:t>among</w:t>
      </w:r>
      <w:proofErr w:type="spellEnd"/>
      <w:r w:rsidRPr="00BA5249">
        <w:rPr>
          <w:color w:val="000000" w:themeColor="text1"/>
          <w:lang w:val="en-US"/>
        </w:rPr>
        <w:t xml:space="preserve"> creatures </w:t>
      </w:r>
      <w:proofErr w:type="gramStart"/>
      <w:r w:rsidRPr="00BA5249">
        <w:rPr>
          <w:color w:val="000000" w:themeColor="text1"/>
          <w:lang w:val="en-US"/>
        </w:rPr>
        <w:t>that are</w:t>
      </w:r>
      <w:proofErr w:type="gramEnd"/>
      <w:r w:rsidRPr="00BA5249">
        <w:rPr>
          <w:color w:val="000000" w:themeColor="text1"/>
          <w:lang w:val="en-US"/>
        </w:rPr>
        <w:t xml:space="preserve"> </w:t>
      </w:r>
      <w:ins w:id="9" w:author="Χρήστης των Windows" w:date="2018-03-26T20:03:00Z">
        <w:r w:rsidR="00884296">
          <w:rPr>
            <w:color w:val="000000" w:themeColor="text1"/>
            <w:lang w:val="en-US"/>
          </w:rPr>
          <w:t>usual</w:t>
        </w:r>
      </w:ins>
      <w:del w:id="10" w:author="Χρήστης των Windows" w:date="2018-03-26T20:03:00Z">
        <w:r w:rsidRPr="00BA5249" w:rsidDel="00884296">
          <w:rPr>
            <w:color w:val="000000" w:themeColor="text1"/>
            <w:lang w:val="en-US"/>
          </w:rPr>
          <w:delText>typical</w:delText>
        </w:r>
      </w:del>
      <w:r w:rsidRPr="00BA5249">
        <w:rPr>
          <w:color w:val="000000" w:themeColor="text1"/>
          <w:lang w:val="en-US"/>
        </w:rPr>
        <w:t xml:space="preserve"> of a </w:t>
      </w:r>
      <w:ins w:id="11" w:author="Χρήστης των Windows" w:date="2018-03-26T20:04:00Z">
        <w:r w:rsidR="00884296">
          <w:rPr>
            <w:color w:val="000000" w:themeColor="text1"/>
            <w:lang w:val="en-US"/>
          </w:rPr>
          <w:t>polar</w:t>
        </w:r>
      </w:ins>
      <w:del w:id="12" w:author="Χρήστης των Windows" w:date="2018-03-26T20:04:00Z">
        <w:r w:rsidRPr="00BA5249" w:rsidDel="00884296">
          <w:rPr>
            <w:color w:val="000000" w:themeColor="text1"/>
            <w:lang w:val="en-US"/>
          </w:rPr>
          <w:delText>northern</w:delText>
        </w:r>
      </w:del>
      <w:r w:rsidRPr="00BA5249">
        <w:rPr>
          <w:color w:val="000000" w:themeColor="text1"/>
          <w:lang w:val="en-US"/>
        </w:rPr>
        <w:t> </w:t>
      </w:r>
      <w:hyperlink r:id="rId9" w:tooltip="Boreal ecosystem" w:history="1">
        <w:r w:rsidRPr="00BA5249">
          <w:rPr>
            <w:rStyle w:val="-"/>
            <w:color w:val="000000" w:themeColor="text1"/>
            <w:lang w:val="en-US"/>
          </w:rPr>
          <w:t>boreal</w:t>
        </w:r>
      </w:hyperlink>
      <w:r w:rsidRPr="00BA5249">
        <w:rPr>
          <w:color w:val="000000" w:themeColor="text1"/>
          <w:lang w:val="en-US"/>
        </w:rPr>
        <w:t xml:space="preserve"> terrestrial ecosystem. The </w:t>
      </w:r>
      <w:proofErr w:type="spellStart"/>
      <w:r w:rsidRPr="00BA5249">
        <w:rPr>
          <w:color w:val="000000" w:themeColor="text1"/>
          <w:lang w:val="en-US"/>
        </w:rPr>
        <w:t>trophic</w:t>
      </w:r>
      <w:proofErr w:type="spellEnd"/>
      <w:r w:rsidRPr="00BA5249">
        <w:rPr>
          <w:color w:val="000000" w:themeColor="text1"/>
          <w:lang w:val="en-US"/>
        </w:rPr>
        <w:t xml:space="preserve"> pyramid roughly represents the biomass (usually measured as total dry-weight) at each level. Plants generally have the greatest biomass. Names of </w:t>
      </w:r>
      <w:proofErr w:type="spellStart"/>
      <w:r w:rsidRPr="00BA5249">
        <w:rPr>
          <w:color w:val="000000" w:themeColor="text1"/>
          <w:lang w:val="en-US"/>
        </w:rPr>
        <w:t>trophic</w:t>
      </w:r>
      <w:proofErr w:type="spellEnd"/>
      <w:r w:rsidRPr="00BA5249">
        <w:rPr>
          <w:color w:val="000000" w:themeColor="text1"/>
          <w:lang w:val="en-US"/>
        </w:rPr>
        <w:t xml:space="preserve"> categories are shown to the right of the pyramid. Some ecosystems, such as many wetlands, do not organize as a strict pyramid, because aquatic plants are not as productive as long-lived terrestrial plants such as trees. Ecological </w:t>
      </w:r>
      <w:proofErr w:type="spellStart"/>
      <w:r w:rsidRPr="00BA5249">
        <w:rPr>
          <w:color w:val="000000" w:themeColor="text1"/>
          <w:lang w:val="en-US"/>
        </w:rPr>
        <w:t>trophic</w:t>
      </w:r>
      <w:proofErr w:type="spellEnd"/>
      <w:r w:rsidRPr="00BA5249">
        <w:rPr>
          <w:color w:val="000000" w:themeColor="text1"/>
          <w:lang w:val="en-US"/>
        </w:rPr>
        <w:t xml:space="preserve"> pyramids are typically one of three kinds: 1) pyramid of numbers, 2) pyramid of biomass, or 3) pyramid of energy.</w:t>
      </w:r>
    </w:p>
    <w:p w:rsidR="004F6A19" w:rsidRPr="00BA5249" w:rsidRDefault="004F6A19" w:rsidP="00BA5249">
      <w:pPr>
        <w:pStyle w:val="Web"/>
        <w:shd w:val="clear" w:color="auto" w:fill="FFFFFF"/>
        <w:spacing w:before="120" w:beforeAutospacing="0" w:after="120" w:afterAutospacing="0" w:line="26" w:lineRule="atLeast"/>
        <w:ind w:firstLine="709"/>
        <w:rPr>
          <w:color w:val="000000" w:themeColor="text1"/>
          <w:lang w:val="en-US"/>
        </w:rPr>
      </w:pPr>
      <w:r w:rsidRPr="00BA5249">
        <w:rPr>
          <w:color w:val="000000" w:themeColor="text1"/>
          <w:lang w:val="en-US"/>
        </w:rPr>
        <w:t xml:space="preserve">A </w:t>
      </w:r>
      <w:proofErr w:type="spellStart"/>
      <w:r w:rsidRPr="00BA5249">
        <w:rPr>
          <w:color w:val="000000" w:themeColor="text1"/>
          <w:lang w:val="en-US"/>
        </w:rPr>
        <w:t>trophic</w:t>
      </w:r>
      <w:proofErr w:type="spellEnd"/>
      <w:r w:rsidRPr="00BA5249">
        <w:rPr>
          <w:color w:val="000000" w:themeColor="text1"/>
          <w:lang w:val="en-US"/>
        </w:rPr>
        <w:t xml:space="preserve"> level (from Greek </w:t>
      </w:r>
      <w:proofErr w:type="spellStart"/>
      <w:r w:rsidRPr="00BA5249">
        <w:rPr>
          <w:i/>
          <w:iCs/>
          <w:color w:val="000000" w:themeColor="text1"/>
          <w:lang w:val="en-US"/>
        </w:rPr>
        <w:t>troph</w:t>
      </w:r>
      <w:proofErr w:type="spellEnd"/>
      <w:r w:rsidRPr="00BA5249">
        <w:rPr>
          <w:color w:val="000000" w:themeColor="text1"/>
          <w:lang w:val="en-US"/>
        </w:rPr>
        <w:t xml:space="preserve">, </w:t>
      </w:r>
      <w:r w:rsidRPr="00BA5249">
        <w:rPr>
          <w:color w:val="000000" w:themeColor="text1"/>
        </w:rPr>
        <w:t>τροφή</w:t>
      </w:r>
      <w:r w:rsidRPr="00BA5249">
        <w:rPr>
          <w:color w:val="000000" w:themeColor="text1"/>
          <w:lang w:val="en-US"/>
        </w:rPr>
        <w:t xml:space="preserve">, </w:t>
      </w:r>
      <w:proofErr w:type="spellStart"/>
      <w:r w:rsidRPr="00BA5249">
        <w:rPr>
          <w:color w:val="000000" w:themeColor="text1"/>
          <w:lang w:val="en-US"/>
        </w:rPr>
        <w:t>trophē</w:t>
      </w:r>
      <w:proofErr w:type="spellEnd"/>
      <w:r w:rsidRPr="00BA5249">
        <w:rPr>
          <w:color w:val="000000" w:themeColor="text1"/>
          <w:lang w:val="en-US"/>
        </w:rPr>
        <w:t xml:space="preserve">, meaning "food" or "feeding") is "a group of organisms acquiring a considerable majority of its energy from the adjacent level nearer the </w:t>
      </w:r>
      <w:proofErr w:type="spellStart"/>
      <w:r w:rsidRPr="00BA5249">
        <w:rPr>
          <w:color w:val="000000" w:themeColor="text1"/>
          <w:lang w:val="en-US"/>
        </w:rPr>
        <w:t>abiotic</w:t>
      </w:r>
      <w:proofErr w:type="spellEnd"/>
      <w:r w:rsidRPr="00BA5249">
        <w:rPr>
          <w:color w:val="000000" w:themeColor="text1"/>
          <w:lang w:val="en-US"/>
        </w:rPr>
        <w:t xml:space="preserve"> source." Links in food webs primarily connect feeding relations or </w:t>
      </w:r>
      <w:proofErr w:type="spellStart"/>
      <w:r w:rsidR="00233A68">
        <w:fldChar w:fldCharType="begin"/>
      </w:r>
      <w:r w:rsidR="00233A68" w:rsidRPr="00884296">
        <w:rPr>
          <w:lang w:val="en-US"/>
        </w:rPr>
        <w:instrText>HYPERLINK "https://en.wikipedia.org/wiki/Trophism" \o "Trophism"</w:instrText>
      </w:r>
      <w:r w:rsidR="00233A68">
        <w:fldChar w:fldCharType="separate"/>
      </w:r>
      <w:r w:rsidRPr="00BA5249">
        <w:rPr>
          <w:rStyle w:val="-"/>
          <w:color w:val="000000" w:themeColor="text1"/>
          <w:u w:val="none"/>
          <w:lang w:val="en-US"/>
        </w:rPr>
        <w:t>trophism</w:t>
      </w:r>
      <w:proofErr w:type="spellEnd"/>
      <w:r w:rsidR="00233A68">
        <w:fldChar w:fldCharType="end"/>
      </w:r>
      <w:r w:rsidRPr="00BA5249">
        <w:rPr>
          <w:color w:val="000000" w:themeColor="text1"/>
          <w:lang w:val="en-US"/>
        </w:rPr>
        <w:t xml:space="preserve"> among species. Biodiversity within ecosystems can be organized into </w:t>
      </w:r>
      <w:proofErr w:type="spellStart"/>
      <w:r w:rsidRPr="00BA5249">
        <w:rPr>
          <w:color w:val="000000" w:themeColor="text1"/>
          <w:lang w:val="en-US"/>
        </w:rPr>
        <w:t>trophic</w:t>
      </w:r>
      <w:proofErr w:type="spellEnd"/>
      <w:r w:rsidRPr="00BA5249">
        <w:rPr>
          <w:color w:val="000000" w:themeColor="text1"/>
          <w:lang w:val="en-US"/>
        </w:rPr>
        <w:t xml:space="preserve"> pyramids, in which the vertical dimension represents feeding relations that become further removed from the base of the food chain up toward top predators, and the horizontal dimension represents the </w:t>
      </w:r>
      <w:hyperlink r:id="rId10" w:tooltip="Relative species abundance" w:history="1">
        <w:r w:rsidRPr="00BA5249">
          <w:rPr>
            <w:rStyle w:val="-"/>
            <w:color w:val="000000" w:themeColor="text1"/>
            <w:u w:val="none"/>
            <w:lang w:val="en-US"/>
          </w:rPr>
          <w:t>abundance</w:t>
        </w:r>
      </w:hyperlink>
      <w:r w:rsidRPr="00BA5249">
        <w:rPr>
          <w:color w:val="000000" w:themeColor="text1"/>
          <w:lang w:val="en-US"/>
        </w:rPr>
        <w:t xml:space="preserve"> or biomass at each </w:t>
      </w:r>
      <w:proofErr w:type="spellStart"/>
      <w:r w:rsidRPr="00BA5249">
        <w:rPr>
          <w:color w:val="000000" w:themeColor="text1"/>
          <w:lang w:val="en-US"/>
        </w:rPr>
        <w:t>level.When</w:t>
      </w:r>
      <w:proofErr w:type="spellEnd"/>
      <w:r w:rsidRPr="00BA5249">
        <w:rPr>
          <w:color w:val="000000" w:themeColor="text1"/>
          <w:lang w:val="en-US"/>
        </w:rPr>
        <w:t xml:space="preserve"> the relative abundance or biomass of each species is sorted into its respective </w:t>
      </w:r>
      <w:proofErr w:type="spellStart"/>
      <w:r w:rsidRPr="00BA5249">
        <w:rPr>
          <w:color w:val="000000" w:themeColor="text1"/>
          <w:lang w:val="en-US"/>
        </w:rPr>
        <w:t>trophic</w:t>
      </w:r>
      <w:proofErr w:type="spellEnd"/>
      <w:r w:rsidRPr="00BA5249">
        <w:rPr>
          <w:color w:val="000000" w:themeColor="text1"/>
          <w:lang w:val="en-US"/>
        </w:rPr>
        <w:t xml:space="preserve"> level, they naturally sort into a 'pyramid of numbers'.</w:t>
      </w:r>
    </w:p>
    <w:p w:rsidR="004F6A19" w:rsidRPr="00BA5249" w:rsidRDefault="004F6A19" w:rsidP="00BA5249">
      <w:pPr>
        <w:pStyle w:val="Web"/>
        <w:shd w:val="clear" w:color="auto" w:fill="FFFFFF"/>
        <w:spacing w:before="120" w:beforeAutospacing="0" w:after="120" w:afterAutospacing="0" w:line="26" w:lineRule="atLeast"/>
        <w:ind w:firstLine="709"/>
        <w:rPr>
          <w:color w:val="000000" w:themeColor="text1"/>
          <w:lang w:val="en-US"/>
        </w:rPr>
      </w:pPr>
      <w:r w:rsidRPr="00BA5249">
        <w:rPr>
          <w:color w:val="000000" w:themeColor="text1"/>
          <w:lang w:val="en-US"/>
        </w:rPr>
        <w:t>Species are broadly categorized as </w:t>
      </w:r>
      <w:proofErr w:type="spellStart"/>
      <w:r w:rsidR="00233A68">
        <w:fldChar w:fldCharType="begin"/>
      </w:r>
      <w:r w:rsidR="00233A68" w:rsidRPr="00884296">
        <w:rPr>
          <w:lang w:val="en-US"/>
        </w:rPr>
        <w:instrText>HYPERLINK "https://en.wikipedia.org/wiki/Autotrophs" \o "Autotrophs"</w:instrText>
      </w:r>
      <w:r w:rsidR="00233A68">
        <w:fldChar w:fldCharType="separate"/>
      </w:r>
      <w:r w:rsidRPr="00BA5249">
        <w:rPr>
          <w:rStyle w:val="-"/>
          <w:color w:val="000000" w:themeColor="text1"/>
          <w:u w:val="none"/>
          <w:lang w:val="en-US"/>
        </w:rPr>
        <w:t>autotrophs</w:t>
      </w:r>
      <w:proofErr w:type="spellEnd"/>
      <w:r w:rsidR="00233A68">
        <w:fldChar w:fldCharType="end"/>
      </w:r>
      <w:r w:rsidRPr="00BA5249">
        <w:rPr>
          <w:color w:val="000000" w:themeColor="text1"/>
          <w:lang w:val="en-US"/>
        </w:rPr>
        <w:t> (or </w:t>
      </w:r>
      <w:hyperlink r:id="rId11" w:tooltip="Primary producers" w:history="1">
        <w:r w:rsidRPr="00BA5249">
          <w:rPr>
            <w:rStyle w:val="-"/>
            <w:color w:val="000000" w:themeColor="text1"/>
            <w:u w:val="none"/>
            <w:lang w:val="en-US"/>
          </w:rPr>
          <w:t>primary producers</w:t>
        </w:r>
      </w:hyperlink>
      <w:r w:rsidRPr="00BA5249">
        <w:rPr>
          <w:color w:val="000000" w:themeColor="text1"/>
          <w:lang w:val="en-US"/>
        </w:rPr>
        <w:t>), </w:t>
      </w:r>
      <w:proofErr w:type="spellStart"/>
      <w:r w:rsidR="00233A68">
        <w:fldChar w:fldCharType="begin"/>
      </w:r>
      <w:r w:rsidR="00233A68" w:rsidRPr="00884296">
        <w:rPr>
          <w:lang w:val="en-US"/>
        </w:rPr>
        <w:instrText>HYPERLINK "https://en.wikipedia.org/wiki/Heterotrophs" \o "Heterotrophs"</w:instrText>
      </w:r>
      <w:r w:rsidR="00233A68">
        <w:fldChar w:fldCharType="separate"/>
      </w:r>
      <w:r w:rsidRPr="00BA5249">
        <w:rPr>
          <w:rStyle w:val="-"/>
          <w:color w:val="000000" w:themeColor="text1"/>
          <w:u w:val="none"/>
          <w:lang w:val="en-US"/>
        </w:rPr>
        <w:t>heterotrophs</w:t>
      </w:r>
      <w:proofErr w:type="spellEnd"/>
      <w:r w:rsidR="00233A68">
        <w:fldChar w:fldCharType="end"/>
      </w:r>
      <w:r w:rsidRPr="00BA5249">
        <w:rPr>
          <w:color w:val="000000" w:themeColor="text1"/>
          <w:lang w:val="en-US"/>
        </w:rPr>
        <w:t> (or </w:t>
      </w:r>
      <w:hyperlink r:id="rId12" w:tooltip="Consumer" w:history="1">
        <w:r w:rsidRPr="00BA5249">
          <w:rPr>
            <w:rStyle w:val="-"/>
            <w:color w:val="000000" w:themeColor="text1"/>
            <w:u w:val="none"/>
            <w:lang w:val="en-US"/>
          </w:rPr>
          <w:t>consumers</w:t>
        </w:r>
      </w:hyperlink>
      <w:r w:rsidRPr="00BA5249">
        <w:rPr>
          <w:color w:val="000000" w:themeColor="text1"/>
          <w:lang w:val="en-US"/>
        </w:rPr>
        <w:t>), and </w:t>
      </w:r>
      <w:proofErr w:type="spellStart"/>
      <w:r w:rsidR="00233A68">
        <w:fldChar w:fldCharType="begin"/>
      </w:r>
      <w:r w:rsidR="00233A68" w:rsidRPr="00884296">
        <w:rPr>
          <w:lang w:val="en-US"/>
        </w:rPr>
        <w:instrText>HYPERLINK "https://en.wikipedia.org/wiki/Detritivore" \o "Detritivore"</w:instrText>
      </w:r>
      <w:r w:rsidR="00233A68">
        <w:fldChar w:fldCharType="separate"/>
      </w:r>
      <w:r w:rsidRPr="00BA5249">
        <w:rPr>
          <w:rStyle w:val="-"/>
          <w:color w:val="000000" w:themeColor="text1"/>
          <w:u w:val="none"/>
          <w:lang w:val="en-US"/>
        </w:rPr>
        <w:t>Detritivores</w:t>
      </w:r>
      <w:proofErr w:type="spellEnd"/>
      <w:r w:rsidR="00233A68">
        <w:fldChar w:fldCharType="end"/>
      </w:r>
      <w:r w:rsidRPr="00BA5249">
        <w:rPr>
          <w:color w:val="000000" w:themeColor="text1"/>
          <w:lang w:val="en-US"/>
        </w:rPr>
        <w:t> (or </w:t>
      </w:r>
      <w:hyperlink r:id="rId13" w:tooltip="Decomposers" w:history="1">
        <w:r w:rsidRPr="00BA5249">
          <w:rPr>
            <w:rStyle w:val="-"/>
            <w:color w:val="000000" w:themeColor="text1"/>
            <w:u w:val="none"/>
            <w:lang w:val="en-US"/>
          </w:rPr>
          <w:t>decomposers</w:t>
        </w:r>
      </w:hyperlink>
      <w:r w:rsidRPr="00BA5249">
        <w:rPr>
          <w:color w:val="000000" w:themeColor="text1"/>
          <w:lang w:val="en-US"/>
        </w:rPr>
        <w:t xml:space="preserve">). </w:t>
      </w:r>
      <w:proofErr w:type="spellStart"/>
      <w:r w:rsidRPr="00BA5249">
        <w:rPr>
          <w:color w:val="000000" w:themeColor="text1"/>
          <w:lang w:val="en-US"/>
        </w:rPr>
        <w:t>Autotrophs</w:t>
      </w:r>
      <w:proofErr w:type="spellEnd"/>
      <w:r w:rsidRPr="00BA5249">
        <w:rPr>
          <w:color w:val="000000" w:themeColor="text1"/>
          <w:lang w:val="en-US"/>
        </w:rPr>
        <w:t xml:space="preserve"> are organisms that produce their own food (production is greater than respiration) by photosynthesis or </w:t>
      </w:r>
      <w:hyperlink r:id="rId14" w:tooltip="Chemosynthesis" w:history="1">
        <w:r w:rsidRPr="00BA5249">
          <w:rPr>
            <w:rStyle w:val="-"/>
            <w:color w:val="000000" w:themeColor="text1"/>
            <w:u w:val="none"/>
            <w:lang w:val="en-US"/>
          </w:rPr>
          <w:t>chemosynthesis</w:t>
        </w:r>
      </w:hyperlink>
      <w:r w:rsidRPr="00BA5249">
        <w:rPr>
          <w:color w:val="000000" w:themeColor="text1"/>
          <w:lang w:val="en-US"/>
        </w:rPr>
        <w:t xml:space="preserve">. </w:t>
      </w:r>
      <w:proofErr w:type="spellStart"/>
      <w:r w:rsidRPr="00BA5249">
        <w:rPr>
          <w:color w:val="000000" w:themeColor="text1"/>
          <w:lang w:val="en-US"/>
        </w:rPr>
        <w:t>Heterotrophs</w:t>
      </w:r>
      <w:proofErr w:type="spellEnd"/>
      <w:r w:rsidRPr="00BA5249">
        <w:rPr>
          <w:color w:val="000000" w:themeColor="text1"/>
          <w:lang w:val="en-US"/>
        </w:rPr>
        <w:t xml:space="preserve"> are organisms that must feed on others for nourishment and energy (respiration exceeds production).</w:t>
      </w:r>
      <w:proofErr w:type="spellStart"/>
      <w:r w:rsidRPr="00BA5249">
        <w:rPr>
          <w:color w:val="000000" w:themeColor="text1"/>
          <w:lang w:val="en-US"/>
        </w:rPr>
        <w:t>Heterotrophs</w:t>
      </w:r>
      <w:proofErr w:type="spellEnd"/>
      <w:r w:rsidRPr="00BA5249">
        <w:rPr>
          <w:color w:val="000000" w:themeColor="text1"/>
          <w:lang w:val="en-US"/>
        </w:rPr>
        <w:t xml:space="preserve"> can be further sub-divided into different functional groups, including </w:t>
      </w:r>
      <w:hyperlink r:id="rId15" w:tooltip="Primary consumers" w:history="1">
        <w:r w:rsidRPr="00BA5249">
          <w:rPr>
            <w:rStyle w:val="-"/>
            <w:color w:val="000000" w:themeColor="text1"/>
            <w:u w:val="none"/>
            <w:lang w:val="en-US"/>
          </w:rPr>
          <w:t>primary consumers</w:t>
        </w:r>
      </w:hyperlink>
      <w:r w:rsidRPr="00BA5249">
        <w:rPr>
          <w:color w:val="000000" w:themeColor="text1"/>
          <w:lang w:val="en-US"/>
        </w:rPr>
        <w:t> (strict herbivores), </w:t>
      </w:r>
      <w:hyperlink r:id="rId16" w:tooltip="Trophic dynamics" w:history="1">
        <w:r w:rsidRPr="00BA5249">
          <w:rPr>
            <w:rStyle w:val="-"/>
            <w:color w:val="000000" w:themeColor="text1"/>
            <w:u w:val="none"/>
            <w:lang w:val="en-US"/>
          </w:rPr>
          <w:t>secondary consumers</w:t>
        </w:r>
      </w:hyperlink>
      <w:r w:rsidRPr="00BA5249">
        <w:rPr>
          <w:color w:val="000000" w:themeColor="text1"/>
          <w:lang w:val="en-US"/>
        </w:rPr>
        <w:t> (</w:t>
      </w:r>
      <w:proofErr w:type="spellStart"/>
      <w:r w:rsidR="00233A68">
        <w:fldChar w:fldCharType="begin"/>
      </w:r>
      <w:r w:rsidR="00233A68" w:rsidRPr="00884296">
        <w:rPr>
          <w:lang w:val="en-US"/>
        </w:rPr>
        <w:instrText>HYPERLINK "https://en.wikipedia.org/wiki/Carnivorous" \o "Carnivorous"</w:instrText>
      </w:r>
      <w:r w:rsidR="00233A68">
        <w:fldChar w:fldCharType="separate"/>
      </w:r>
      <w:r w:rsidRPr="00BA5249">
        <w:rPr>
          <w:rStyle w:val="-"/>
          <w:color w:val="000000" w:themeColor="text1"/>
          <w:u w:val="none"/>
          <w:lang w:val="en-US"/>
        </w:rPr>
        <w:t>carnivorous</w:t>
      </w:r>
      <w:r w:rsidR="00233A68">
        <w:fldChar w:fldCharType="end"/>
      </w:r>
      <w:r w:rsidRPr="00BA5249">
        <w:rPr>
          <w:color w:val="000000" w:themeColor="text1"/>
          <w:lang w:val="en-US"/>
        </w:rPr>
        <w:t>predators</w:t>
      </w:r>
      <w:proofErr w:type="spellEnd"/>
      <w:r w:rsidRPr="00BA5249">
        <w:rPr>
          <w:color w:val="000000" w:themeColor="text1"/>
          <w:lang w:val="en-US"/>
        </w:rPr>
        <w:t xml:space="preserve"> that feed exclusively on herbivores), and tertiary consumers (predators that feed on a mix of herbivores and predators).</w:t>
      </w:r>
      <w:hyperlink r:id="rId17" w:anchor="cite_note-David03-83" w:history="1">
        <w:r w:rsidRPr="00BA5249">
          <w:rPr>
            <w:rStyle w:val="-"/>
            <w:color w:val="000000" w:themeColor="text1"/>
            <w:vertAlign w:val="superscript"/>
            <w:lang w:val="en-US"/>
          </w:rPr>
          <w:t>[83</w:t>
        </w:r>
        <w:proofErr w:type="gramStart"/>
        <w:r w:rsidRPr="00BA5249">
          <w:rPr>
            <w:rStyle w:val="-"/>
            <w:color w:val="000000" w:themeColor="text1"/>
            <w:vertAlign w:val="superscript"/>
            <w:lang w:val="en-US"/>
          </w:rPr>
          <w:t>]</w:t>
        </w:r>
        <w:proofErr w:type="gramEnd"/>
      </w:hyperlink>
      <w:r w:rsidRPr="00BA5249">
        <w:rPr>
          <w:color w:val="000000" w:themeColor="text1"/>
          <w:lang w:val="en-US"/>
        </w:rPr>
        <w:t xml:space="preserve">Omnivores do not fit neatly into a functional category because they eat both plant and animal tissues. It has been suggested that omnivores have a greater functional influence as predators, because compared to </w:t>
      </w:r>
      <w:proofErr w:type="gramStart"/>
      <w:r w:rsidRPr="00BA5249">
        <w:rPr>
          <w:color w:val="000000" w:themeColor="text1"/>
          <w:lang w:val="en-US"/>
        </w:rPr>
        <w:t>herbivores,</w:t>
      </w:r>
      <w:proofErr w:type="gramEnd"/>
      <w:r w:rsidRPr="00BA5249">
        <w:rPr>
          <w:color w:val="000000" w:themeColor="text1"/>
          <w:lang w:val="en-US"/>
        </w:rPr>
        <w:t xml:space="preserve"> they are relatively inefficient at grazing.</w:t>
      </w:r>
    </w:p>
    <w:p w:rsidR="00367AC9" w:rsidRDefault="004F6A19" w:rsidP="004F6A19">
      <w:pPr>
        <w:pStyle w:val="Web"/>
        <w:shd w:val="clear" w:color="auto" w:fill="FFFFFF"/>
        <w:spacing w:before="120" w:beforeAutospacing="0" w:after="120" w:afterAutospacing="0" w:line="312" w:lineRule="auto"/>
        <w:ind w:firstLine="709"/>
        <w:rPr>
          <w:color w:val="000000" w:themeColor="text1"/>
          <w:lang w:val="en-US"/>
        </w:rPr>
        <w:sectPr w:rsidR="00367AC9" w:rsidSect="00D52AC9">
          <w:headerReference w:type="even" r:id="rId18"/>
          <w:headerReference w:type="default" r:id="rId19"/>
          <w:footerReference w:type="default" r:id="rId20"/>
          <w:pgSz w:w="11906" w:h="16838"/>
          <w:pgMar w:top="1418" w:right="1418" w:bottom="1418" w:left="1418" w:header="708" w:footer="708" w:gutter="0"/>
          <w:cols w:space="708"/>
          <w:docGrid w:linePitch="360"/>
        </w:sectPr>
      </w:pPr>
      <w:proofErr w:type="spellStart"/>
      <w:r w:rsidRPr="00BA5249">
        <w:rPr>
          <w:color w:val="000000" w:themeColor="text1"/>
          <w:lang w:val="en-US"/>
        </w:rPr>
        <w:t>Trophic</w:t>
      </w:r>
      <w:proofErr w:type="spellEnd"/>
      <w:r w:rsidRPr="00BA5249">
        <w:rPr>
          <w:color w:val="000000" w:themeColor="text1"/>
          <w:lang w:val="en-US"/>
        </w:rPr>
        <w:t xml:space="preserve"> levels are part of the </w:t>
      </w:r>
      <w:hyperlink r:id="rId21" w:tooltip="Holistic" w:history="1">
        <w:r w:rsidRPr="00BA5249">
          <w:rPr>
            <w:rStyle w:val="-"/>
            <w:color w:val="000000" w:themeColor="text1"/>
            <w:u w:val="none"/>
            <w:lang w:val="en-US"/>
          </w:rPr>
          <w:t>holistic</w:t>
        </w:r>
      </w:hyperlink>
      <w:r w:rsidRPr="00BA5249">
        <w:rPr>
          <w:color w:val="000000" w:themeColor="text1"/>
          <w:lang w:val="en-US"/>
        </w:rPr>
        <w:t> or </w:t>
      </w:r>
      <w:hyperlink r:id="rId22" w:tooltip="Complex systems" w:history="1">
        <w:r w:rsidRPr="00BA5249">
          <w:rPr>
            <w:rStyle w:val="-"/>
            <w:color w:val="000000" w:themeColor="text1"/>
            <w:u w:val="none"/>
            <w:lang w:val="en-US"/>
          </w:rPr>
          <w:t>complex systems</w:t>
        </w:r>
      </w:hyperlink>
      <w:r w:rsidRPr="00BA5249">
        <w:rPr>
          <w:color w:val="000000" w:themeColor="text1"/>
          <w:lang w:val="en-US"/>
        </w:rPr>
        <w:t xml:space="preserve"> view of ecosystems. Each </w:t>
      </w:r>
      <w:proofErr w:type="spellStart"/>
      <w:r w:rsidRPr="00BA5249">
        <w:rPr>
          <w:color w:val="000000" w:themeColor="text1"/>
          <w:lang w:val="en-US"/>
        </w:rPr>
        <w:t>trophic</w:t>
      </w:r>
      <w:proofErr w:type="spellEnd"/>
      <w:r w:rsidRPr="00BA5249">
        <w:rPr>
          <w:color w:val="000000" w:themeColor="text1"/>
          <w:lang w:val="en-US"/>
        </w:rPr>
        <w:t xml:space="preserve"> level contains unrelated species that are grouped together because they share common ecological functions, giving a macroscopic view of the system</w:t>
      </w:r>
      <w:r w:rsidR="00BA5249">
        <w:rPr>
          <w:color w:val="000000" w:themeColor="text1"/>
          <w:lang w:val="en-US"/>
        </w:rPr>
        <w:t>.</w:t>
      </w:r>
      <w:r w:rsidRPr="00BA5249">
        <w:rPr>
          <w:color w:val="000000" w:themeColor="text1"/>
          <w:lang w:val="en-US"/>
        </w:rPr>
        <w:t xml:space="preserve"> While the notion of </w:t>
      </w:r>
      <w:proofErr w:type="spellStart"/>
      <w:r w:rsidRPr="00BA5249">
        <w:rPr>
          <w:color w:val="000000" w:themeColor="text1"/>
          <w:lang w:val="en-US"/>
        </w:rPr>
        <w:t>trophic</w:t>
      </w:r>
      <w:proofErr w:type="spellEnd"/>
      <w:r w:rsidRPr="00BA5249">
        <w:rPr>
          <w:color w:val="000000" w:themeColor="text1"/>
          <w:lang w:val="en-US"/>
        </w:rPr>
        <w:t xml:space="preserve"> levels provides insight into energy flow and top-down control within food webs, it is troubled by the prevalence of </w:t>
      </w:r>
      <w:proofErr w:type="spellStart"/>
      <w:r w:rsidRPr="00BA5249">
        <w:rPr>
          <w:color w:val="000000" w:themeColor="text1"/>
          <w:lang w:val="en-US"/>
        </w:rPr>
        <w:t>omnivory</w:t>
      </w:r>
      <w:proofErr w:type="spellEnd"/>
      <w:r w:rsidRPr="00BA5249">
        <w:rPr>
          <w:color w:val="000000" w:themeColor="text1"/>
          <w:lang w:val="en-US"/>
        </w:rPr>
        <w:t xml:space="preserve"> in real ecosystems. This has led some ecologists to "reiterate that the notion that species clearly aggregate into discrete, homogeneous </w:t>
      </w:r>
      <w:proofErr w:type="spellStart"/>
      <w:r w:rsidRPr="00BA5249">
        <w:rPr>
          <w:color w:val="000000" w:themeColor="text1"/>
          <w:lang w:val="en-US"/>
        </w:rPr>
        <w:t>trophic</w:t>
      </w:r>
      <w:proofErr w:type="spellEnd"/>
      <w:r w:rsidRPr="00BA5249">
        <w:rPr>
          <w:color w:val="000000" w:themeColor="text1"/>
          <w:lang w:val="en-US"/>
        </w:rPr>
        <w:t xml:space="preserve"> levels is fiction. Nonetheless, recent studies have shown that real </w:t>
      </w:r>
      <w:proofErr w:type="spellStart"/>
      <w:r w:rsidRPr="00BA5249">
        <w:rPr>
          <w:color w:val="000000" w:themeColor="text1"/>
          <w:lang w:val="en-US"/>
        </w:rPr>
        <w:t>trophic</w:t>
      </w:r>
      <w:proofErr w:type="spellEnd"/>
      <w:r w:rsidRPr="00BA5249">
        <w:rPr>
          <w:color w:val="000000" w:themeColor="text1"/>
          <w:lang w:val="en-US"/>
        </w:rPr>
        <w:t xml:space="preserve"> levels do exist, but "above the herbivore </w:t>
      </w:r>
      <w:proofErr w:type="spellStart"/>
      <w:r w:rsidRPr="00BA5249">
        <w:rPr>
          <w:color w:val="000000" w:themeColor="text1"/>
          <w:lang w:val="en-US"/>
        </w:rPr>
        <w:t>trophic</w:t>
      </w:r>
      <w:proofErr w:type="spellEnd"/>
      <w:r w:rsidRPr="00BA5249">
        <w:rPr>
          <w:color w:val="000000" w:themeColor="text1"/>
          <w:lang w:val="en-US"/>
        </w:rPr>
        <w:t xml:space="preserve"> level, food webs are better characterized</w:t>
      </w:r>
      <w:r w:rsidR="007674EB">
        <w:rPr>
          <w:color w:val="000000" w:themeColor="text1"/>
          <w:lang w:val="en-US"/>
        </w:rPr>
        <w:t xml:space="preserve"> as a tangled web of omnivores</w:t>
      </w:r>
    </w:p>
    <w:p w:rsidR="007674EB" w:rsidRPr="00F150F3" w:rsidRDefault="007674EB" w:rsidP="007674EB">
      <w:pPr>
        <w:pStyle w:val="1"/>
        <w:spacing w:after="380"/>
        <w:rPr>
          <w:rFonts w:ascii="Arial" w:hAnsi="Arial" w:cs="Arial"/>
          <w:color w:val="FF0000"/>
          <w:sz w:val="34"/>
          <w:szCs w:val="34"/>
          <w:lang w:val="en-US"/>
        </w:rPr>
      </w:pPr>
      <w:bookmarkStart w:id="13" w:name="_Toc509755332"/>
      <w:bookmarkStart w:id="14" w:name="_Toc509759823"/>
      <w:r w:rsidRPr="00F150F3">
        <w:rPr>
          <w:rStyle w:val="mw-headline"/>
          <w:rFonts w:ascii="Arial" w:hAnsi="Arial" w:cs="Arial"/>
          <w:color w:val="FF0000"/>
          <w:sz w:val="34"/>
          <w:szCs w:val="34"/>
          <w:lang w:val="en-US"/>
        </w:rPr>
        <w:lastRenderedPageBreak/>
        <w:t>Biodiversity</w:t>
      </w:r>
      <w:bookmarkEnd w:id="13"/>
      <w:bookmarkEnd w:id="14"/>
    </w:p>
    <w:p w:rsidR="007674EB" w:rsidRPr="00FF333A" w:rsidRDefault="007674EB" w:rsidP="007674EB">
      <w:pPr>
        <w:pStyle w:val="2"/>
        <w:spacing w:after="380"/>
        <w:rPr>
          <w:rFonts w:ascii="Times New Roman" w:hAnsi="Times New Roman" w:cs="Times New Roman"/>
          <w:b w:val="0"/>
          <w:i/>
          <w:iCs/>
          <w:color w:val="0D0D0D" w:themeColor="text1" w:themeTint="F2"/>
          <w:sz w:val="24"/>
          <w:szCs w:val="24"/>
          <w:lang w:val="en-US"/>
        </w:rPr>
      </w:pPr>
      <w:bookmarkStart w:id="15" w:name="_Toc509755333"/>
      <w:bookmarkStart w:id="16" w:name="_Toc509759824"/>
      <w:r w:rsidRPr="001A5DF2">
        <w:rPr>
          <w:rFonts w:ascii="Times New Roman" w:hAnsi="Times New Roman" w:cs="Times New Roman"/>
          <w:b w:val="0"/>
          <w:i/>
          <w:iCs/>
          <w:color w:val="0D0D0D" w:themeColor="text1" w:themeTint="F2"/>
          <w:sz w:val="24"/>
          <w:szCs w:val="24"/>
          <w:lang w:val="en-US"/>
        </w:rPr>
        <w:t xml:space="preserve">Main </w:t>
      </w:r>
      <w:r w:rsidRPr="00FF333A">
        <w:rPr>
          <w:rFonts w:ascii="Times New Roman" w:hAnsi="Times New Roman" w:cs="Times New Roman"/>
          <w:b w:val="0"/>
          <w:i/>
          <w:iCs/>
          <w:color w:val="0D0D0D" w:themeColor="text1" w:themeTint="F2"/>
          <w:sz w:val="24"/>
          <w:szCs w:val="24"/>
          <w:lang w:val="en-US"/>
        </w:rPr>
        <w:t>article: </w:t>
      </w:r>
      <w:hyperlink r:id="rId23" w:tooltip="Biodiversity" w:history="1">
        <w:r w:rsidRPr="00FF333A">
          <w:rPr>
            <w:rStyle w:val="-"/>
            <w:rFonts w:ascii="Times New Roman" w:hAnsi="Times New Roman" w:cs="Times New Roman"/>
            <w:b w:val="0"/>
            <w:i/>
            <w:iCs/>
            <w:color w:val="0D0D0D" w:themeColor="text1" w:themeTint="F2"/>
            <w:sz w:val="24"/>
            <w:szCs w:val="24"/>
            <w:u w:val="none"/>
            <w:lang w:val="en-US"/>
          </w:rPr>
          <w:t>Biodiversity</w:t>
        </w:r>
        <w:bookmarkEnd w:id="15"/>
        <w:bookmarkEnd w:id="16"/>
      </w:hyperlink>
    </w:p>
    <w:p w:rsidR="007674EB" w:rsidRPr="00FF333A" w:rsidRDefault="007674EB" w:rsidP="007674EB">
      <w:pPr>
        <w:shd w:val="clear" w:color="auto" w:fill="F9F9F9"/>
        <w:spacing w:after="240" w:line="312" w:lineRule="auto"/>
        <w:ind w:firstLine="709"/>
        <w:rPr>
          <w:color w:val="0D0D0D" w:themeColor="text1" w:themeTint="F2"/>
          <w:lang w:val="en-US"/>
        </w:rPr>
      </w:pPr>
      <w:r w:rsidRPr="00FF333A">
        <w:rPr>
          <w:color w:val="0D0D0D" w:themeColor="text1" w:themeTint="F2"/>
          <w:lang w:val="en-US"/>
        </w:rPr>
        <w:t>Biodiversity refers to the variety of life and its processes. It includes the variety of living organisms, the genetic differences among them, the communities and ecosystems in which they occur, and the ecological and </w:t>
      </w:r>
      <w:hyperlink r:id="rId24" w:tooltip="Evolution" w:history="1">
        <w:r w:rsidRPr="00FF333A">
          <w:rPr>
            <w:rStyle w:val="-"/>
            <w:color w:val="0D0D0D" w:themeColor="text1" w:themeTint="F2"/>
            <w:u w:val="none"/>
            <w:lang w:val="en-US"/>
          </w:rPr>
          <w:t>evolutionary</w:t>
        </w:r>
      </w:hyperlink>
      <w:r w:rsidRPr="00FF333A">
        <w:rPr>
          <w:color w:val="0D0D0D" w:themeColor="text1" w:themeTint="F2"/>
          <w:lang w:val="en-US"/>
        </w:rPr>
        <w:t> processes that keep them functioning, yet ever changing and adapting.</w:t>
      </w:r>
    </w:p>
    <w:p w:rsidR="007674EB" w:rsidRPr="00FF333A" w:rsidRDefault="007674EB" w:rsidP="007674EB">
      <w:pPr>
        <w:pStyle w:val="Web"/>
        <w:shd w:val="clear" w:color="auto" w:fill="FFFFFF"/>
        <w:spacing w:before="120" w:beforeAutospacing="0" w:after="240" w:afterAutospacing="0" w:line="312" w:lineRule="auto"/>
        <w:ind w:firstLine="709"/>
        <w:rPr>
          <w:color w:val="0D0D0D" w:themeColor="text1" w:themeTint="F2"/>
          <w:lang w:val="en-US"/>
        </w:rPr>
        <w:sectPr w:rsidR="007674EB" w:rsidRPr="00FF333A" w:rsidSect="00841377">
          <w:headerReference w:type="default" r:id="rId25"/>
          <w:pgSz w:w="11906" w:h="16838"/>
          <w:pgMar w:top="1440" w:right="1800" w:bottom="1440" w:left="1800" w:header="708" w:footer="708" w:gutter="0"/>
          <w:cols w:space="708"/>
          <w:docGrid w:linePitch="360"/>
        </w:sectPr>
      </w:pPr>
      <w:r w:rsidRPr="00FF333A">
        <w:rPr>
          <w:color w:val="0D0D0D" w:themeColor="text1" w:themeTint="F2"/>
          <w:lang w:val="en-US"/>
        </w:rPr>
        <w:t>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 Biodiversity includes </w:t>
      </w:r>
      <w:hyperlink r:id="rId26" w:tooltip="Species diversity" w:history="1">
        <w:r w:rsidRPr="00FF333A">
          <w:rPr>
            <w:rStyle w:val="-"/>
            <w:color w:val="0D0D0D" w:themeColor="text1" w:themeTint="F2"/>
            <w:u w:val="none"/>
            <w:lang w:val="en-US"/>
          </w:rPr>
          <w:t>species diversity</w:t>
        </w:r>
      </w:hyperlink>
      <w:r w:rsidRPr="00FF333A">
        <w:rPr>
          <w:color w:val="0D0D0D" w:themeColor="text1" w:themeTint="F2"/>
          <w:lang w:val="en-US"/>
        </w:rPr>
        <w:t>, </w:t>
      </w:r>
      <w:hyperlink r:id="rId27" w:tooltip="Ecosystem diversity" w:history="1">
        <w:r w:rsidRPr="00FF333A">
          <w:rPr>
            <w:rStyle w:val="-"/>
            <w:color w:val="0D0D0D" w:themeColor="text1" w:themeTint="F2"/>
            <w:u w:val="none"/>
            <w:lang w:val="en-US"/>
          </w:rPr>
          <w:t>ecosystem diversity</w:t>
        </w:r>
      </w:hyperlink>
      <w:r w:rsidRPr="00FF333A">
        <w:rPr>
          <w:color w:val="0D0D0D" w:themeColor="text1" w:themeTint="F2"/>
          <w:lang w:val="en-US"/>
        </w:rPr>
        <w:t>, and </w:t>
      </w:r>
      <w:hyperlink r:id="rId28" w:tooltip="Genetic diversity" w:history="1">
        <w:r w:rsidRPr="00FF333A">
          <w:rPr>
            <w:rStyle w:val="-"/>
            <w:color w:val="0D0D0D" w:themeColor="text1" w:themeTint="F2"/>
            <w:u w:val="none"/>
            <w:lang w:val="en-US"/>
          </w:rPr>
          <w:t>genetic diversity</w:t>
        </w:r>
      </w:hyperlink>
      <w:r w:rsidRPr="00FF333A">
        <w:rPr>
          <w:color w:val="0D0D0D" w:themeColor="text1" w:themeTint="F2"/>
          <w:lang w:val="en-US"/>
        </w:rPr>
        <w:t xml:space="preserve"> and scientists are interested in the way that this diversity affects the complex ecological processes operating at and among these respective </w:t>
      </w:r>
      <w:proofErr w:type="spellStart"/>
      <w:r w:rsidRPr="00FF333A">
        <w:rPr>
          <w:color w:val="0D0D0D" w:themeColor="text1" w:themeTint="F2"/>
          <w:lang w:val="en-US"/>
        </w:rPr>
        <w:t>levels.Biodiversity</w:t>
      </w:r>
      <w:proofErr w:type="spellEnd"/>
      <w:r w:rsidRPr="00FF333A">
        <w:rPr>
          <w:color w:val="0D0D0D" w:themeColor="text1" w:themeTint="F2"/>
          <w:lang w:val="en-US"/>
        </w:rPr>
        <w:t xml:space="preserve"> plays an important role in </w:t>
      </w:r>
      <w:hyperlink r:id="rId29" w:tooltip="Ecosystem service" w:history="1">
        <w:r w:rsidRPr="00FF333A">
          <w:rPr>
            <w:rStyle w:val="-"/>
            <w:color w:val="0D0D0D" w:themeColor="text1" w:themeTint="F2"/>
            <w:u w:val="none"/>
            <w:lang w:val="en-US"/>
          </w:rPr>
          <w:t>ecosystem services</w:t>
        </w:r>
      </w:hyperlink>
      <w:r w:rsidRPr="00FF333A">
        <w:rPr>
          <w:color w:val="0D0D0D" w:themeColor="text1" w:themeTint="F2"/>
          <w:lang w:val="en-US"/>
        </w:rPr>
        <w:t> which by definition maintain and improve human quality of life. Conservation priorities and management techniques require different approaches and considerations to address the full ecological scope of biodiversity. </w:t>
      </w:r>
      <w:hyperlink r:id="rId30" w:tooltip="Natural capital" w:history="1">
        <w:r w:rsidRPr="00FF333A">
          <w:rPr>
            <w:rStyle w:val="-"/>
            <w:color w:val="0D0D0D" w:themeColor="text1" w:themeTint="F2"/>
            <w:u w:val="none"/>
            <w:lang w:val="en-US"/>
          </w:rPr>
          <w:t>Natural capital</w:t>
        </w:r>
      </w:hyperlink>
      <w:r w:rsidRPr="00FF333A">
        <w:rPr>
          <w:color w:val="0D0D0D" w:themeColor="text1" w:themeTint="F2"/>
          <w:lang w:val="en-US"/>
        </w:rPr>
        <w:t> that supports populations is critical for maintaining </w:t>
      </w:r>
      <w:hyperlink r:id="rId31" w:tooltip="Ecosystem services" w:history="1">
        <w:r w:rsidRPr="00FF333A">
          <w:rPr>
            <w:rStyle w:val="-"/>
            <w:color w:val="0D0D0D" w:themeColor="text1" w:themeTint="F2"/>
            <w:u w:val="none"/>
            <w:lang w:val="en-US"/>
          </w:rPr>
          <w:t xml:space="preserve">ecosystem </w:t>
        </w:r>
        <w:proofErr w:type="spellStart"/>
        <w:r w:rsidRPr="00FF333A">
          <w:rPr>
            <w:rStyle w:val="-"/>
            <w:color w:val="0D0D0D" w:themeColor="text1" w:themeTint="F2"/>
            <w:u w:val="none"/>
            <w:lang w:val="en-US"/>
          </w:rPr>
          <w:t>services</w:t>
        </w:r>
      </w:hyperlink>
      <w:r w:rsidRPr="00FF333A">
        <w:rPr>
          <w:color w:val="0D0D0D" w:themeColor="text1" w:themeTint="F2"/>
          <w:lang w:val="en-US"/>
        </w:rPr>
        <w:t>and</w:t>
      </w:r>
      <w:proofErr w:type="spellEnd"/>
      <w:r w:rsidRPr="00FF333A">
        <w:rPr>
          <w:color w:val="0D0D0D" w:themeColor="text1" w:themeTint="F2"/>
          <w:lang w:val="en-US"/>
        </w:rPr>
        <w:t xml:space="preserve"> species </w:t>
      </w:r>
      <w:hyperlink r:id="rId32" w:tooltip="Animal migration" w:history="1">
        <w:r w:rsidRPr="00FF333A">
          <w:rPr>
            <w:rStyle w:val="-"/>
            <w:color w:val="0D0D0D" w:themeColor="text1" w:themeTint="F2"/>
            <w:u w:val="none"/>
            <w:lang w:val="en-US"/>
          </w:rPr>
          <w:t>migration</w:t>
        </w:r>
      </w:hyperlink>
      <w:r w:rsidRPr="00FF333A">
        <w:rPr>
          <w:color w:val="0D0D0D" w:themeColor="text1" w:themeTint="F2"/>
          <w:lang w:val="en-US"/>
        </w:rPr>
        <w:t xml:space="preserve"> (e.g., </w:t>
      </w:r>
      <w:proofErr w:type="spellStart"/>
      <w:r w:rsidRPr="00FF333A">
        <w:rPr>
          <w:color w:val="0D0D0D" w:themeColor="text1" w:themeTint="F2"/>
          <w:lang w:val="en-US"/>
        </w:rPr>
        <w:t>riverine</w:t>
      </w:r>
      <w:proofErr w:type="spellEnd"/>
      <w:r w:rsidRPr="00FF333A">
        <w:rPr>
          <w:color w:val="0D0D0D" w:themeColor="text1" w:themeTint="F2"/>
          <w:lang w:val="en-US"/>
        </w:rPr>
        <w:t xml:space="preserve"> fish runs and avian insect control) has been implicated as one mechanism by which those service losses are experienced. An understanding of biodiversity has practical applications for species and ecosystem-level conservation planners as they make management recommendations to consulting firms, governments, and industry. </w:t>
      </w:r>
    </w:p>
    <w:p w:rsidR="007674EB" w:rsidRPr="0008567E" w:rsidRDefault="007674EB" w:rsidP="007674EB">
      <w:pPr>
        <w:pStyle w:val="Web"/>
        <w:shd w:val="clear" w:color="auto" w:fill="FFFFFF"/>
        <w:spacing w:before="120" w:beforeAutospacing="0" w:after="380" w:afterAutospacing="0"/>
        <w:outlineLvl w:val="0"/>
        <w:rPr>
          <w:rFonts w:ascii="Arial" w:hAnsi="Arial" w:cs="Arial"/>
          <w:color w:val="FF0000"/>
          <w:sz w:val="34"/>
          <w:szCs w:val="34"/>
          <w:lang w:val="en-US"/>
        </w:rPr>
      </w:pPr>
      <w:bookmarkStart w:id="17" w:name="_Toc509755334"/>
      <w:bookmarkStart w:id="18" w:name="_Toc509759825"/>
      <w:r w:rsidRPr="0008567E">
        <w:rPr>
          <w:rFonts w:ascii="Arial" w:hAnsi="Arial" w:cs="Arial"/>
          <w:color w:val="FF0000"/>
          <w:sz w:val="34"/>
          <w:szCs w:val="34"/>
          <w:lang w:val="en-US"/>
        </w:rPr>
        <w:lastRenderedPageBreak/>
        <w:t>Niche</w:t>
      </w:r>
      <w:bookmarkEnd w:id="17"/>
      <w:bookmarkEnd w:id="18"/>
    </w:p>
    <w:p w:rsidR="007674EB" w:rsidRPr="00FF333A" w:rsidRDefault="007674EB" w:rsidP="007674EB">
      <w:pPr>
        <w:pStyle w:val="Web"/>
        <w:shd w:val="clear" w:color="auto" w:fill="FFFFFF"/>
        <w:spacing w:before="120" w:beforeAutospacing="0" w:after="380" w:afterAutospacing="0"/>
        <w:outlineLvl w:val="1"/>
        <w:rPr>
          <w:color w:val="222222"/>
          <w:lang w:val="en-US"/>
        </w:rPr>
      </w:pPr>
      <w:bookmarkStart w:id="19" w:name="_Toc509755335"/>
      <w:bookmarkStart w:id="20" w:name="_Toc509759826"/>
      <w:r w:rsidRPr="001A5DF2">
        <w:rPr>
          <w:color w:val="222222"/>
          <w:lang w:val="en-US"/>
        </w:rPr>
        <w:t xml:space="preserve">Main article: </w:t>
      </w:r>
      <w:r w:rsidRPr="00FF333A">
        <w:rPr>
          <w:color w:val="222222"/>
          <w:lang w:val="en-US"/>
        </w:rPr>
        <w:t>Ecological niche</w:t>
      </w:r>
      <w:bookmarkEnd w:id="19"/>
      <w:bookmarkEnd w:id="20"/>
    </w:p>
    <w:p w:rsidR="007674EB" w:rsidRPr="00FF333A" w:rsidRDefault="007674EB" w:rsidP="007674EB">
      <w:pPr>
        <w:pStyle w:val="Web"/>
        <w:shd w:val="clear" w:color="auto" w:fill="FFFFFF"/>
        <w:spacing w:before="120" w:beforeAutospacing="0" w:after="240" w:afterAutospacing="0" w:line="312" w:lineRule="auto"/>
        <w:ind w:firstLine="709"/>
        <w:rPr>
          <w:color w:val="0D0D0D" w:themeColor="text1" w:themeTint="F2"/>
          <w:lang w:val="en-US"/>
        </w:rPr>
      </w:pPr>
      <w:r w:rsidRPr="00FF333A">
        <w:rPr>
          <w:color w:val="0D0D0D" w:themeColor="text1" w:themeTint="F2"/>
          <w:lang w:val="en-US"/>
        </w:rPr>
        <w:t>Definitions of the niche date back to 1917, but </w:t>
      </w:r>
      <w:hyperlink r:id="rId33" w:tooltip="G. Evelyn Hutchinson" w:history="1">
        <w:r w:rsidRPr="00FF333A">
          <w:rPr>
            <w:rStyle w:val="-"/>
            <w:color w:val="0D0D0D" w:themeColor="text1" w:themeTint="F2"/>
            <w:u w:val="none"/>
            <w:lang w:val="en-US"/>
          </w:rPr>
          <w:t>G. Evelyn Hutchinson</w:t>
        </w:r>
      </w:hyperlink>
      <w:r w:rsidRPr="00FF333A">
        <w:rPr>
          <w:color w:val="0D0D0D" w:themeColor="text1" w:themeTint="F2"/>
          <w:lang w:val="en-US"/>
        </w:rPr>
        <w:t xml:space="preserve"> made conceptual advances in 1957by introducing a widely adopted definition: "the set of biotic and </w:t>
      </w:r>
      <w:proofErr w:type="spellStart"/>
      <w:r w:rsidRPr="00FF333A">
        <w:rPr>
          <w:color w:val="0D0D0D" w:themeColor="text1" w:themeTint="F2"/>
          <w:lang w:val="en-US"/>
        </w:rPr>
        <w:t>abiotic</w:t>
      </w:r>
      <w:proofErr w:type="spellEnd"/>
      <w:r w:rsidRPr="00FF333A">
        <w:rPr>
          <w:color w:val="0D0D0D" w:themeColor="text1" w:themeTint="F2"/>
          <w:lang w:val="en-US"/>
        </w:rPr>
        <w:t xml:space="preserve"> conditions in which a species is able to persist and maintain stable population sizes." The ecological niche is a central concept in the ecology of organisms and is sub-divided into the </w:t>
      </w:r>
      <w:r w:rsidRPr="00FF333A">
        <w:rPr>
          <w:iCs/>
          <w:color w:val="0D0D0D" w:themeColor="text1" w:themeTint="F2"/>
          <w:lang w:val="en-US"/>
        </w:rPr>
        <w:t>fundamental</w:t>
      </w:r>
      <w:r w:rsidRPr="00FF333A">
        <w:rPr>
          <w:color w:val="0D0D0D" w:themeColor="text1" w:themeTint="F2"/>
          <w:lang w:val="en-US"/>
        </w:rPr>
        <w:t> and the </w:t>
      </w:r>
      <w:r w:rsidRPr="00FF333A">
        <w:rPr>
          <w:iCs/>
          <w:color w:val="0D0D0D" w:themeColor="text1" w:themeTint="F2"/>
          <w:lang w:val="en-US"/>
        </w:rPr>
        <w:t>realized</w:t>
      </w:r>
      <w:r w:rsidRPr="00FF333A">
        <w:rPr>
          <w:color w:val="0D0D0D" w:themeColor="text1" w:themeTint="F2"/>
          <w:lang w:val="en-US"/>
        </w:rPr>
        <w:t xml:space="preserve"> niche. The fundamental niche is the set of environmental conditions under which a species is able to persist. The realized niche is the set of environmental plus ecological conditions under which a species persists. The </w:t>
      </w:r>
      <w:proofErr w:type="spellStart"/>
      <w:r w:rsidRPr="00FF333A">
        <w:rPr>
          <w:color w:val="0D0D0D" w:themeColor="text1" w:themeTint="F2"/>
          <w:lang w:val="en-US"/>
        </w:rPr>
        <w:t>Hutchinsonian</w:t>
      </w:r>
      <w:proofErr w:type="spellEnd"/>
      <w:r w:rsidRPr="00FF333A">
        <w:rPr>
          <w:color w:val="0D0D0D" w:themeColor="text1" w:themeTint="F2"/>
          <w:lang w:val="en-US"/>
        </w:rPr>
        <w:t xml:space="preserve"> niche is defined more technically as "</w:t>
      </w:r>
      <w:hyperlink r:id="rId34" w:tooltip="Euclidean space" w:history="1">
        <w:r w:rsidRPr="00FF333A">
          <w:rPr>
            <w:rStyle w:val="-"/>
            <w:color w:val="0D0D0D" w:themeColor="text1" w:themeTint="F2"/>
            <w:u w:val="none"/>
            <w:lang w:val="en-US"/>
          </w:rPr>
          <w:t>Euclidean</w:t>
        </w:r>
      </w:hyperlink>
      <w:r w:rsidRPr="00FF333A">
        <w:rPr>
          <w:color w:val="0D0D0D" w:themeColor="text1" w:themeTint="F2"/>
          <w:lang w:val="en-US"/>
        </w:rPr>
        <w:t> </w:t>
      </w:r>
      <w:hyperlink r:id="rId35" w:tooltip="N-dimensional space" w:history="1">
        <w:r w:rsidRPr="00FF333A">
          <w:rPr>
            <w:rStyle w:val="-"/>
            <w:color w:val="0D0D0D" w:themeColor="text1" w:themeTint="F2"/>
            <w:u w:val="none"/>
            <w:lang w:val="en-US"/>
          </w:rPr>
          <w:t>hyperspace</w:t>
        </w:r>
      </w:hyperlink>
      <w:r w:rsidRPr="00FF333A">
        <w:rPr>
          <w:color w:val="0D0D0D" w:themeColor="text1" w:themeTint="F2"/>
          <w:lang w:val="en-US"/>
        </w:rPr>
        <w:t> whose </w:t>
      </w:r>
      <w:r w:rsidRPr="00FF333A">
        <w:rPr>
          <w:iCs/>
          <w:color w:val="0D0D0D" w:themeColor="text1" w:themeTint="F2"/>
          <w:lang w:val="en-US"/>
        </w:rPr>
        <w:t>dimensions</w:t>
      </w:r>
      <w:r w:rsidRPr="00FF333A">
        <w:rPr>
          <w:color w:val="0D0D0D" w:themeColor="text1" w:themeTint="F2"/>
          <w:lang w:val="en-US"/>
        </w:rPr>
        <w:t> are defined as environmental variables and whose </w:t>
      </w:r>
      <w:r w:rsidRPr="00FF333A">
        <w:rPr>
          <w:iCs/>
          <w:color w:val="0D0D0D" w:themeColor="text1" w:themeTint="F2"/>
          <w:lang w:val="en-US"/>
        </w:rPr>
        <w:t>size</w:t>
      </w:r>
      <w:r w:rsidRPr="00FF333A">
        <w:rPr>
          <w:color w:val="0D0D0D" w:themeColor="text1" w:themeTint="F2"/>
          <w:lang w:val="en-US"/>
        </w:rPr>
        <w:t> is a function of the number of values that the environmental values may assume for which an organism has </w:t>
      </w:r>
      <w:r w:rsidRPr="00FF333A">
        <w:rPr>
          <w:iCs/>
          <w:color w:val="0D0D0D" w:themeColor="text1" w:themeTint="F2"/>
          <w:lang w:val="en-US"/>
        </w:rPr>
        <w:t>positive fitness</w:t>
      </w:r>
      <w:r w:rsidRPr="00FF333A">
        <w:rPr>
          <w:color w:val="0D0D0D" w:themeColor="text1" w:themeTint="F2"/>
          <w:lang w:val="en-US"/>
        </w:rPr>
        <w:t>."</w:t>
      </w:r>
    </w:p>
    <w:p w:rsidR="007674EB" w:rsidRPr="00FF333A" w:rsidRDefault="00233A68" w:rsidP="007674EB">
      <w:pPr>
        <w:pStyle w:val="Web"/>
        <w:shd w:val="clear" w:color="auto" w:fill="FFFFFF"/>
        <w:spacing w:before="120" w:beforeAutospacing="0" w:after="240" w:afterAutospacing="0" w:line="312" w:lineRule="auto"/>
        <w:ind w:firstLine="709"/>
        <w:rPr>
          <w:color w:val="0D0D0D" w:themeColor="text1" w:themeTint="F2"/>
          <w:lang w:val="en-US"/>
        </w:rPr>
        <w:sectPr w:rsidR="007674EB" w:rsidRPr="00FF333A" w:rsidSect="00841377">
          <w:headerReference w:type="default" r:id="rId36"/>
          <w:pgSz w:w="11906" w:h="16838"/>
          <w:pgMar w:top="1440" w:right="1800" w:bottom="1440" w:left="1800" w:header="708" w:footer="708" w:gutter="0"/>
          <w:cols w:space="708"/>
          <w:docGrid w:linePitch="360"/>
        </w:sectPr>
      </w:pPr>
      <w:hyperlink r:id="rId37" w:tooltip="Biogeography" w:history="1">
        <w:proofErr w:type="spellStart"/>
        <w:r w:rsidR="007674EB" w:rsidRPr="00FF333A">
          <w:rPr>
            <w:rStyle w:val="-"/>
            <w:color w:val="0D0D0D" w:themeColor="text1" w:themeTint="F2"/>
            <w:u w:val="none"/>
            <w:lang w:val="en-US"/>
          </w:rPr>
          <w:t>Biogeographical</w:t>
        </w:r>
        <w:proofErr w:type="spellEnd"/>
      </w:hyperlink>
      <w:r w:rsidR="007674EB" w:rsidRPr="00FF333A">
        <w:rPr>
          <w:color w:val="0D0D0D" w:themeColor="text1" w:themeTint="F2"/>
          <w:lang w:val="en-US"/>
        </w:rPr>
        <w:t> patterns and </w:t>
      </w:r>
      <w:hyperlink r:id="rId38" w:tooltip="Range (biology)" w:history="1">
        <w:r w:rsidR="007674EB" w:rsidRPr="00FF333A">
          <w:rPr>
            <w:rStyle w:val="-"/>
            <w:color w:val="0D0D0D" w:themeColor="text1" w:themeTint="F2"/>
            <w:u w:val="none"/>
            <w:lang w:val="en-US"/>
          </w:rPr>
          <w:t>range</w:t>
        </w:r>
      </w:hyperlink>
      <w:r w:rsidR="007674EB" w:rsidRPr="00FF333A">
        <w:rPr>
          <w:color w:val="0D0D0D" w:themeColor="text1" w:themeTint="F2"/>
          <w:lang w:val="en-US"/>
        </w:rPr>
        <w:t> distributions are explained or predicted through knowledge of a species' </w:t>
      </w:r>
      <w:hyperlink r:id="rId39" w:tooltip="Trait (biology)" w:history="1">
        <w:r w:rsidR="007674EB" w:rsidRPr="00FF333A">
          <w:rPr>
            <w:rStyle w:val="-"/>
            <w:color w:val="0D0D0D" w:themeColor="text1" w:themeTint="F2"/>
            <w:u w:val="none"/>
            <w:lang w:val="en-US"/>
          </w:rPr>
          <w:t>traits</w:t>
        </w:r>
      </w:hyperlink>
      <w:r w:rsidR="007674EB" w:rsidRPr="00FF333A">
        <w:rPr>
          <w:color w:val="0D0D0D" w:themeColor="text1" w:themeTint="F2"/>
          <w:lang w:val="en-US"/>
        </w:rPr>
        <w:t> and niche requirements. Species have functional traits that are uniquely adapted to the ecological niche. A trait is a measurable property, </w:t>
      </w:r>
      <w:hyperlink r:id="rId40" w:tooltip="Phenotype" w:history="1">
        <w:r w:rsidR="007674EB" w:rsidRPr="00FF333A">
          <w:rPr>
            <w:rStyle w:val="-"/>
            <w:color w:val="0D0D0D" w:themeColor="text1" w:themeTint="F2"/>
            <w:u w:val="none"/>
            <w:lang w:val="en-US"/>
          </w:rPr>
          <w:t>phenotype</w:t>
        </w:r>
      </w:hyperlink>
      <w:r w:rsidR="007674EB" w:rsidRPr="00FF333A">
        <w:rPr>
          <w:color w:val="0D0D0D" w:themeColor="text1" w:themeTint="F2"/>
          <w:lang w:val="en-US"/>
        </w:rPr>
        <w:t>, or </w:t>
      </w:r>
      <w:hyperlink r:id="rId41" w:tooltip="Phenotypic trait" w:history="1">
        <w:r w:rsidR="007674EB" w:rsidRPr="00FF333A">
          <w:rPr>
            <w:rStyle w:val="-"/>
            <w:color w:val="0D0D0D" w:themeColor="text1" w:themeTint="F2"/>
            <w:u w:val="none"/>
            <w:lang w:val="en-US"/>
          </w:rPr>
          <w:t>characteristic</w:t>
        </w:r>
      </w:hyperlink>
      <w:r w:rsidR="007674EB" w:rsidRPr="00FF333A">
        <w:rPr>
          <w:color w:val="0D0D0D" w:themeColor="text1" w:themeTint="F2"/>
          <w:lang w:val="en-US"/>
        </w:rPr>
        <w:t> of an organism that may influence its survival. Genes play an important role in the interplay of development and environmental expression of traits. Resident species evolve traits that are fitted to the selection pressures of their local environment. This tends to afford them a competitive advantage and discourages similarly adapted species from having an overlapping geographic range. The </w:t>
      </w:r>
      <w:hyperlink r:id="rId42" w:tooltip="Competitive exclusion principle" w:history="1">
        <w:r w:rsidR="007674EB" w:rsidRPr="00FF333A">
          <w:rPr>
            <w:rStyle w:val="-"/>
            <w:color w:val="0D0D0D" w:themeColor="text1" w:themeTint="F2"/>
            <w:u w:val="none"/>
            <w:lang w:val="en-US"/>
          </w:rPr>
          <w:t>competitive exclusion principle</w:t>
        </w:r>
      </w:hyperlink>
      <w:r w:rsidR="007674EB" w:rsidRPr="00FF333A">
        <w:rPr>
          <w:color w:val="0D0D0D" w:themeColor="text1" w:themeTint="F2"/>
          <w:lang w:val="en-US"/>
        </w:rPr>
        <w:t> states that two species cannot coexist indefinitely by living off the same limiting </w:t>
      </w:r>
      <w:hyperlink r:id="rId43" w:tooltip="Resource (biology)" w:history="1">
        <w:r w:rsidR="007674EB" w:rsidRPr="00FF333A">
          <w:rPr>
            <w:rStyle w:val="-"/>
            <w:color w:val="0D0D0D" w:themeColor="text1" w:themeTint="F2"/>
            <w:u w:val="none"/>
            <w:lang w:val="en-US"/>
          </w:rPr>
          <w:t>resource</w:t>
        </w:r>
      </w:hyperlink>
      <w:r w:rsidR="007674EB" w:rsidRPr="00FF333A">
        <w:rPr>
          <w:color w:val="0D0D0D" w:themeColor="text1" w:themeTint="F2"/>
          <w:lang w:val="en-US"/>
        </w:rPr>
        <w:t>; one will always out-compete the other. When similarly adapted species overlap geographically, closer inspection reveals subtle ecological differences in their habitat or dietary requirements. Some models and empirical studies, however, suggest that disturbances can stabilize the co-evolution and shared niche occupancy of similar species inhabiting species-rich communities. The habitat plus the niche is called the </w:t>
      </w:r>
      <w:proofErr w:type="spellStart"/>
      <w:r>
        <w:fldChar w:fldCharType="begin"/>
      </w:r>
      <w:r w:rsidRPr="00884296">
        <w:rPr>
          <w:lang w:val="en-US"/>
        </w:rPr>
        <w:instrText>HYPERLINK "https://en.wikipedia.org/wiki/Ecotope" \o "Ecotope"</w:instrText>
      </w:r>
      <w:r>
        <w:fldChar w:fldCharType="separate"/>
      </w:r>
      <w:r w:rsidR="007674EB" w:rsidRPr="00FF333A">
        <w:rPr>
          <w:rStyle w:val="-"/>
          <w:color w:val="0D0D0D" w:themeColor="text1" w:themeTint="F2"/>
          <w:u w:val="none"/>
          <w:lang w:val="en-US"/>
        </w:rPr>
        <w:t>ecotope</w:t>
      </w:r>
      <w:proofErr w:type="spellEnd"/>
      <w:r>
        <w:fldChar w:fldCharType="end"/>
      </w:r>
      <w:r w:rsidR="007674EB" w:rsidRPr="00FF333A">
        <w:rPr>
          <w:color w:val="0D0D0D" w:themeColor="text1" w:themeTint="F2"/>
          <w:lang w:val="en-US"/>
        </w:rPr>
        <w:t>, which is defined as the full range of environmental and biological variab</w:t>
      </w:r>
      <w:r w:rsidR="00114DA0">
        <w:rPr>
          <w:color w:val="0D0D0D" w:themeColor="text1" w:themeTint="F2"/>
          <w:lang w:val="en-US"/>
        </w:rPr>
        <w:t>les affecting an entire species</w:t>
      </w:r>
    </w:p>
    <w:p w:rsidR="000B1E0F" w:rsidRPr="00BA5249" w:rsidRDefault="000A2A5E" w:rsidP="00367AC9">
      <w:pPr>
        <w:pStyle w:val="Web"/>
        <w:shd w:val="clear" w:color="auto" w:fill="FFFFFF"/>
        <w:spacing w:before="120" w:beforeAutospacing="0" w:after="120" w:afterAutospacing="0" w:line="312" w:lineRule="auto"/>
        <w:rPr>
          <w:color w:val="000000" w:themeColor="text1"/>
          <w:lang w:val="en-US"/>
        </w:rPr>
        <w:sectPr w:rsidR="000B1E0F" w:rsidRPr="00BA5249" w:rsidSect="00D52AC9">
          <w:headerReference w:type="default" r:id="rId44"/>
          <w:pgSz w:w="11906" w:h="16838"/>
          <w:pgMar w:top="1418" w:right="1418" w:bottom="1418" w:left="1418" w:header="708" w:footer="708" w:gutter="0"/>
          <w:cols w:space="708"/>
          <w:docGrid w:linePitch="360"/>
        </w:sectPr>
      </w:pPr>
      <w:r>
        <w:rPr>
          <w:noProof/>
          <w:color w:val="000000" w:themeColor="text1"/>
        </w:rPr>
        <w:lastRenderedPageBreak/>
        <w:drawing>
          <wp:anchor distT="0" distB="0" distL="114300" distR="114300" simplePos="0" relativeHeight="251656704" behindDoc="1" locked="0" layoutInCell="1" allowOverlap="1">
            <wp:simplePos x="0" y="0"/>
            <wp:positionH relativeFrom="column">
              <wp:posOffset>-328930</wp:posOffset>
            </wp:positionH>
            <wp:positionV relativeFrom="paragraph">
              <wp:posOffset>490220</wp:posOffset>
            </wp:positionV>
            <wp:extent cx="6124575" cy="4114800"/>
            <wp:effectExtent l="19050" t="0" r="9525" b="0"/>
            <wp:wrapTight wrapText="bothSides">
              <wp:wrapPolygon edited="0">
                <wp:start x="-67" y="100"/>
                <wp:lineTo x="-67" y="21400"/>
                <wp:lineTo x="21634" y="21400"/>
                <wp:lineTo x="21634" y="100"/>
                <wp:lineTo x="-67" y="10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4575" cy="4114800"/>
                    </a:xfrm>
                    <a:prstGeom prst="rect">
                      <a:avLst/>
                    </a:prstGeom>
                    <a:noFill/>
                    <a:ln>
                      <a:noFill/>
                    </a:ln>
                  </pic:spPr>
                </pic:pic>
              </a:graphicData>
            </a:graphic>
          </wp:anchor>
        </w:drawing>
      </w:r>
    </w:p>
    <w:p w:rsidR="00B34AA1" w:rsidRPr="00FF1D6A" w:rsidRDefault="00B34AA1" w:rsidP="00B34AA1">
      <w:pPr>
        <w:pStyle w:val="1"/>
        <w:spacing w:after="380"/>
        <w:rPr>
          <w:rFonts w:ascii="Arial" w:hAnsi="Arial" w:cs="Arial"/>
          <w:color w:val="FF0000"/>
          <w:sz w:val="34"/>
          <w:szCs w:val="34"/>
          <w:lang w:val="en-US"/>
        </w:rPr>
      </w:pPr>
      <w:bookmarkStart w:id="21" w:name="_Toc509755336"/>
      <w:bookmarkStart w:id="22" w:name="_Toc509759827"/>
      <w:r w:rsidRPr="00FF1D6A">
        <w:rPr>
          <w:rStyle w:val="mw-headline"/>
          <w:rFonts w:ascii="Arial" w:hAnsi="Arial" w:cs="Arial"/>
          <w:color w:val="FF0000"/>
          <w:sz w:val="34"/>
          <w:szCs w:val="34"/>
          <w:lang w:val="en-US"/>
        </w:rPr>
        <w:lastRenderedPageBreak/>
        <w:t>Biome</w:t>
      </w:r>
      <w:bookmarkEnd w:id="21"/>
      <w:bookmarkEnd w:id="22"/>
    </w:p>
    <w:p w:rsidR="00B34AA1" w:rsidRPr="001A5DF2" w:rsidRDefault="00B34AA1" w:rsidP="00B34AA1">
      <w:pPr>
        <w:pStyle w:val="2"/>
        <w:spacing w:after="380"/>
        <w:rPr>
          <w:rFonts w:ascii="Times New Roman" w:hAnsi="Times New Roman" w:cs="Times New Roman"/>
          <w:i/>
          <w:iCs/>
          <w:color w:val="222222"/>
          <w:sz w:val="24"/>
          <w:szCs w:val="24"/>
          <w:lang w:val="en-US"/>
        </w:rPr>
      </w:pPr>
      <w:bookmarkStart w:id="23" w:name="_Toc509755337"/>
      <w:bookmarkStart w:id="24" w:name="_Toc509759828"/>
      <w:r w:rsidRPr="001A5DF2">
        <w:rPr>
          <w:rFonts w:ascii="Times New Roman" w:hAnsi="Times New Roman" w:cs="Times New Roman"/>
          <w:b w:val="0"/>
          <w:iCs/>
          <w:color w:val="222222"/>
          <w:sz w:val="24"/>
          <w:szCs w:val="24"/>
          <w:lang w:val="en-US"/>
        </w:rPr>
        <w:t>Main article: </w:t>
      </w:r>
      <w:hyperlink r:id="rId46" w:tooltip="Biome" w:history="1">
        <w:r w:rsidRPr="001A5DF2">
          <w:rPr>
            <w:rStyle w:val="-"/>
            <w:rFonts w:ascii="Times New Roman" w:hAnsi="Times New Roman" w:cs="Times New Roman"/>
            <w:b w:val="0"/>
            <w:i/>
            <w:iCs/>
            <w:color w:val="0D0D0D" w:themeColor="text1" w:themeTint="F2"/>
            <w:sz w:val="24"/>
            <w:szCs w:val="24"/>
            <w:lang w:val="en-US"/>
          </w:rPr>
          <w:t>Biome</w:t>
        </w:r>
        <w:bookmarkEnd w:id="23"/>
        <w:bookmarkEnd w:id="24"/>
      </w:hyperlink>
    </w:p>
    <w:p w:rsidR="00B34AA1" w:rsidRPr="005C76D6" w:rsidRDefault="00B34AA1" w:rsidP="004F6A19">
      <w:pPr>
        <w:pStyle w:val="Web"/>
        <w:shd w:val="clear" w:color="auto" w:fill="FFFFFF"/>
        <w:spacing w:before="120" w:beforeAutospacing="0" w:after="240" w:afterAutospacing="0" w:line="312" w:lineRule="auto"/>
        <w:ind w:firstLine="709"/>
        <w:rPr>
          <w:color w:val="0D0D0D" w:themeColor="text1" w:themeTint="F2"/>
          <w:lang w:val="en-US"/>
        </w:rPr>
      </w:pPr>
      <w:r w:rsidRPr="00F55C98">
        <w:rPr>
          <w:noProof/>
          <w:color w:val="0D0D0D" w:themeColor="text1" w:themeTint="F2"/>
        </w:rPr>
        <w:drawing>
          <wp:anchor distT="0" distB="0" distL="114300" distR="114300" simplePos="0" relativeHeight="251657728" behindDoc="1" locked="0" layoutInCell="1" allowOverlap="1">
            <wp:simplePos x="0" y="0"/>
            <wp:positionH relativeFrom="column">
              <wp:posOffset>3810</wp:posOffset>
            </wp:positionH>
            <wp:positionV relativeFrom="paragraph">
              <wp:posOffset>81915</wp:posOffset>
            </wp:positionV>
            <wp:extent cx="2390775" cy="1266825"/>
            <wp:effectExtent l="19050" t="0" r="9525" b="0"/>
            <wp:wrapTight wrapText="bothSides">
              <wp:wrapPolygon edited="0">
                <wp:start x="7573" y="0"/>
                <wp:lineTo x="-172" y="1949"/>
                <wp:lineTo x="516" y="18839"/>
                <wp:lineTo x="3786" y="20788"/>
                <wp:lineTo x="8606" y="21438"/>
                <wp:lineTo x="13941" y="21438"/>
                <wp:lineTo x="14457" y="20788"/>
                <wp:lineTo x="18416" y="16241"/>
                <wp:lineTo x="18588" y="15591"/>
                <wp:lineTo x="21342" y="10719"/>
                <wp:lineTo x="21342" y="10394"/>
                <wp:lineTo x="21686" y="10394"/>
                <wp:lineTo x="21342" y="5522"/>
                <wp:lineTo x="18588" y="5197"/>
                <wp:lineTo x="18760" y="3573"/>
                <wp:lineTo x="14974" y="0"/>
                <wp:lineTo x="13080" y="0"/>
                <wp:lineTo x="7573" y="0"/>
              </wp:wrapPolygon>
            </wp:wrapTight>
            <wp:docPr id="4" name="Εικόνα 1" descr="C:\Users\User\Desktop\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lifecycle_apple.gif"/>
                    <pic:cNvPicPr>
                      <a:picLocks noChangeAspect="1" noChangeArrowheads="1"/>
                    </pic:cNvPicPr>
                  </pic:nvPicPr>
                  <pic:blipFill>
                    <a:blip r:embed="rId47" cstate="print"/>
                    <a:srcRect/>
                    <a:stretch>
                      <a:fillRect/>
                    </a:stretch>
                  </pic:blipFill>
                  <pic:spPr bwMode="auto">
                    <a:xfrm>
                      <a:off x="0" y="0"/>
                      <a:ext cx="2390775" cy="1266825"/>
                    </a:xfrm>
                    <a:prstGeom prst="rect">
                      <a:avLst/>
                    </a:prstGeom>
                    <a:noFill/>
                    <a:ln w="9525">
                      <a:noFill/>
                      <a:miter lim="800000"/>
                      <a:headEnd/>
                      <a:tailEnd/>
                    </a:ln>
                  </pic:spPr>
                </pic:pic>
              </a:graphicData>
            </a:graphic>
          </wp:anchor>
        </w:drawing>
      </w:r>
      <w:r w:rsidRPr="00F55C98">
        <w:rPr>
          <w:color w:val="0D0D0D" w:themeColor="text1" w:themeTint="F2"/>
          <w:lang w:val="en-US"/>
        </w:rPr>
        <w:t>Biomes are larger units of organization that categorize regions of the Earth's ecosystems, mainly according to the structure and composition of vegetation.</w:t>
      </w:r>
      <w:r>
        <w:rPr>
          <w:color w:val="0D0D0D" w:themeColor="text1" w:themeTint="F2"/>
          <w:lang w:val="en-US"/>
        </w:rPr>
        <w:t xml:space="preserve"> </w:t>
      </w:r>
      <w:r w:rsidRPr="00F55C98">
        <w:rPr>
          <w:color w:val="0D0D0D" w:themeColor="text1" w:themeTint="F2"/>
          <w:lang w:val="en-US"/>
        </w:rPr>
        <w:t xml:space="preserve">There are different methods to </w:t>
      </w:r>
      <w:proofErr w:type="gramStart"/>
      <w:r w:rsidRPr="00F55C98">
        <w:rPr>
          <w:color w:val="0D0D0D" w:themeColor="text1" w:themeTint="F2"/>
          <w:lang w:val="en-US"/>
        </w:rPr>
        <w:t>define  the</w:t>
      </w:r>
      <w:proofErr w:type="gramEnd"/>
      <w:r w:rsidRPr="00F55C98">
        <w:rPr>
          <w:color w:val="0D0D0D" w:themeColor="text1" w:themeTint="F2"/>
          <w:lang w:val="en-US"/>
        </w:rPr>
        <w:t xml:space="preserve"> continental boundaries of biomes dominated by different functional types of vegetative communities that are limited in distribution by climate, precipitation</w:t>
      </w:r>
      <w:r w:rsidRPr="005C76D6">
        <w:rPr>
          <w:color w:val="0D0D0D" w:themeColor="text1" w:themeTint="F2"/>
          <w:lang w:val="en-US"/>
        </w:rPr>
        <w:t>, weather and other environmental variables. Biomes include </w:t>
      </w:r>
      <w:hyperlink r:id="rId48" w:tooltip="Tropical rainforest" w:history="1">
        <w:r w:rsidRPr="005C76D6">
          <w:rPr>
            <w:rStyle w:val="-"/>
            <w:color w:val="0D0D0D" w:themeColor="text1" w:themeTint="F2"/>
            <w:u w:val="none"/>
            <w:lang w:val="en-US"/>
          </w:rPr>
          <w:t>tropical rainforest</w:t>
        </w:r>
      </w:hyperlink>
      <w:r w:rsidRPr="005C76D6">
        <w:rPr>
          <w:color w:val="0D0D0D" w:themeColor="text1" w:themeTint="F2"/>
          <w:lang w:val="en-US"/>
        </w:rPr>
        <w:t>, </w:t>
      </w:r>
      <w:hyperlink r:id="rId49" w:tooltip="Temperate broadleaf and mixed forest" w:history="1">
        <w:r w:rsidRPr="005C76D6">
          <w:rPr>
            <w:rStyle w:val="-"/>
            <w:color w:val="0D0D0D" w:themeColor="text1" w:themeTint="F2"/>
            <w:u w:val="none"/>
            <w:lang w:val="en-US"/>
          </w:rPr>
          <w:t>temperate broadleaf and mixed forest</w:t>
        </w:r>
      </w:hyperlink>
      <w:r w:rsidRPr="005C76D6">
        <w:rPr>
          <w:color w:val="0D0D0D" w:themeColor="text1" w:themeTint="F2"/>
          <w:lang w:val="en-US"/>
        </w:rPr>
        <w:t>, </w:t>
      </w:r>
      <w:hyperlink r:id="rId50" w:tooltip="Temperate deciduous forest" w:history="1">
        <w:r w:rsidRPr="005C76D6">
          <w:rPr>
            <w:rStyle w:val="-"/>
            <w:color w:val="0D0D0D" w:themeColor="text1" w:themeTint="F2"/>
            <w:u w:val="none"/>
            <w:lang w:val="en-US"/>
          </w:rPr>
          <w:t>temperate deciduous forest</w:t>
        </w:r>
      </w:hyperlink>
      <w:r w:rsidRPr="005C76D6">
        <w:rPr>
          <w:color w:val="0D0D0D" w:themeColor="text1" w:themeTint="F2"/>
          <w:lang w:val="en-US"/>
        </w:rPr>
        <w:t>, </w:t>
      </w:r>
      <w:hyperlink r:id="rId51" w:tooltip="Taiga" w:history="1">
        <w:r w:rsidRPr="005C76D6">
          <w:rPr>
            <w:rStyle w:val="-"/>
            <w:color w:val="0D0D0D" w:themeColor="text1" w:themeTint="F2"/>
            <w:u w:val="none"/>
            <w:lang w:val="en-US"/>
          </w:rPr>
          <w:t>taiga</w:t>
        </w:r>
      </w:hyperlink>
      <w:r w:rsidRPr="005C76D6">
        <w:rPr>
          <w:color w:val="0D0D0D" w:themeColor="text1" w:themeTint="F2"/>
          <w:lang w:val="en-US"/>
        </w:rPr>
        <w:t>, </w:t>
      </w:r>
      <w:hyperlink r:id="rId52" w:tooltip="Tundra" w:history="1">
        <w:r w:rsidRPr="005C76D6">
          <w:rPr>
            <w:rStyle w:val="-"/>
            <w:color w:val="0D0D0D" w:themeColor="text1" w:themeTint="F2"/>
            <w:u w:val="none"/>
            <w:lang w:val="en-US"/>
          </w:rPr>
          <w:t>tundra</w:t>
        </w:r>
      </w:hyperlink>
      <w:r w:rsidRPr="005C76D6">
        <w:rPr>
          <w:color w:val="0D0D0D" w:themeColor="text1" w:themeTint="F2"/>
          <w:lang w:val="en-US"/>
        </w:rPr>
        <w:t>, </w:t>
      </w:r>
      <w:hyperlink r:id="rId53" w:tooltip="Hot desert" w:history="1">
        <w:r w:rsidRPr="005C76D6">
          <w:rPr>
            <w:rStyle w:val="-"/>
            <w:color w:val="0D0D0D" w:themeColor="text1" w:themeTint="F2"/>
            <w:u w:val="none"/>
            <w:lang w:val="en-US"/>
          </w:rPr>
          <w:t>hot desert</w:t>
        </w:r>
      </w:hyperlink>
      <w:r w:rsidRPr="005C76D6">
        <w:rPr>
          <w:color w:val="0D0D0D" w:themeColor="text1" w:themeTint="F2"/>
          <w:lang w:val="en-US"/>
        </w:rPr>
        <w:t>, and </w:t>
      </w:r>
      <w:hyperlink r:id="rId54" w:tooltip="Polar desert" w:history="1">
        <w:r w:rsidRPr="005C76D6">
          <w:rPr>
            <w:rStyle w:val="-"/>
            <w:color w:val="0D0D0D" w:themeColor="text1" w:themeTint="F2"/>
            <w:u w:val="none"/>
            <w:lang w:val="en-US"/>
          </w:rPr>
          <w:t>polar desert</w:t>
        </w:r>
      </w:hyperlink>
      <w:r w:rsidRPr="005C76D6">
        <w:rPr>
          <w:color w:val="0D0D0D" w:themeColor="text1" w:themeTint="F2"/>
          <w:lang w:val="en-US"/>
        </w:rPr>
        <w:t>. Other researchers have recently categorized other biomes, such as the human and oceanic </w:t>
      </w:r>
      <w:proofErr w:type="spellStart"/>
      <w:r w:rsidR="00233A68">
        <w:fldChar w:fldCharType="begin"/>
      </w:r>
      <w:r w:rsidR="00233A68" w:rsidRPr="00884296">
        <w:rPr>
          <w:lang w:val="en-US"/>
        </w:rPr>
        <w:instrText>HYPERLINK "https://en.wikipedia.org/wiki/Microbiome" \o "Microbiome"</w:instrText>
      </w:r>
      <w:r w:rsidR="00233A68">
        <w:fldChar w:fldCharType="separate"/>
      </w:r>
      <w:r w:rsidRPr="005C76D6">
        <w:rPr>
          <w:rStyle w:val="-"/>
          <w:color w:val="0D0D0D" w:themeColor="text1" w:themeTint="F2"/>
          <w:u w:val="none"/>
          <w:lang w:val="en-US"/>
        </w:rPr>
        <w:t>microbiomes</w:t>
      </w:r>
      <w:proofErr w:type="spellEnd"/>
      <w:r w:rsidR="00233A68">
        <w:fldChar w:fldCharType="end"/>
      </w:r>
      <w:r w:rsidRPr="005C76D6">
        <w:rPr>
          <w:color w:val="0D0D0D" w:themeColor="text1" w:themeTint="F2"/>
          <w:lang w:val="en-US"/>
        </w:rPr>
        <w:t>. To a </w:t>
      </w:r>
      <w:hyperlink r:id="rId55" w:tooltip="Microorganism" w:history="1">
        <w:r w:rsidRPr="005C76D6">
          <w:rPr>
            <w:rStyle w:val="-"/>
            <w:color w:val="0D0D0D" w:themeColor="text1" w:themeTint="F2"/>
            <w:u w:val="none"/>
            <w:lang w:val="en-US"/>
          </w:rPr>
          <w:t>microbe</w:t>
        </w:r>
      </w:hyperlink>
      <w:r w:rsidRPr="005C76D6">
        <w:rPr>
          <w:color w:val="0D0D0D" w:themeColor="text1" w:themeTint="F2"/>
          <w:lang w:val="en-US"/>
        </w:rPr>
        <w:t>, the human body is a habitat and a landscape. </w:t>
      </w:r>
      <w:proofErr w:type="spellStart"/>
      <w:r w:rsidRPr="005C76D6">
        <w:rPr>
          <w:color w:val="0D0D0D" w:themeColor="text1" w:themeTint="F2"/>
          <w:lang w:val="en-US"/>
        </w:rPr>
        <w:t>Microbiomes</w:t>
      </w:r>
      <w:proofErr w:type="spellEnd"/>
      <w:r w:rsidRPr="005C76D6">
        <w:rPr>
          <w:color w:val="0D0D0D" w:themeColor="text1" w:themeTint="F2"/>
          <w:lang w:val="en-US"/>
        </w:rPr>
        <w:t xml:space="preserve"> were discovered largely through advances in </w:t>
      </w:r>
      <w:hyperlink r:id="rId56" w:tooltip="Molecular genetics" w:history="1">
        <w:r w:rsidRPr="005C76D6">
          <w:rPr>
            <w:rStyle w:val="-"/>
            <w:color w:val="0D0D0D" w:themeColor="text1" w:themeTint="F2"/>
            <w:u w:val="none"/>
            <w:lang w:val="en-US"/>
          </w:rPr>
          <w:t>molecular genetics</w:t>
        </w:r>
      </w:hyperlink>
      <w:r w:rsidRPr="005C76D6">
        <w:rPr>
          <w:color w:val="0D0D0D" w:themeColor="text1" w:themeTint="F2"/>
          <w:lang w:val="en-US"/>
        </w:rPr>
        <w:t xml:space="preserve">, which have revealed a hidden richness of microbial diversity on the planet. </w:t>
      </w:r>
    </w:p>
    <w:p w:rsidR="00B34AA1" w:rsidRPr="005C76D6" w:rsidRDefault="00B34AA1" w:rsidP="004F6A19">
      <w:pPr>
        <w:pStyle w:val="Web"/>
        <w:shd w:val="clear" w:color="auto" w:fill="FFFFFF"/>
        <w:spacing w:before="120" w:beforeAutospacing="0" w:after="120" w:afterAutospacing="0" w:line="312" w:lineRule="auto"/>
        <w:ind w:firstLine="709"/>
        <w:rPr>
          <w:color w:val="0D0D0D" w:themeColor="text1" w:themeTint="F2"/>
          <w:lang w:val="en-US"/>
        </w:rPr>
      </w:pPr>
      <w:r w:rsidRPr="005C76D6">
        <w:rPr>
          <w:color w:val="0D0D0D" w:themeColor="text1" w:themeTint="F2"/>
          <w:lang w:val="en-US"/>
        </w:rPr>
        <w:t xml:space="preserve">The oceanic </w:t>
      </w:r>
      <w:proofErr w:type="spellStart"/>
      <w:r w:rsidRPr="005C76D6">
        <w:rPr>
          <w:color w:val="0D0D0D" w:themeColor="text1" w:themeTint="F2"/>
          <w:lang w:val="en-US"/>
        </w:rPr>
        <w:t>microbiome</w:t>
      </w:r>
      <w:proofErr w:type="spellEnd"/>
      <w:r w:rsidRPr="005C76D6">
        <w:rPr>
          <w:color w:val="0D0D0D" w:themeColor="text1" w:themeTint="F2"/>
          <w:lang w:val="en-US"/>
        </w:rPr>
        <w:t xml:space="preserve"> plays a significant role in the ecological biogeochemistry of the planet's oceans.</w:t>
      </w:r>
    </w:p>
    <w:p w:rsidR="00B34AA1" w:rsidRDefault="00B34AA1" w:rsidP="00B34AA1">
      <w:pPr>
        <w:suppressAutoHyphens w:val="0"/>
        <w:jc w:val="both"/>
        <w:rPr>
          <w:b/>
          <w:lang w:val="en-US"/>
        </w:rPr>
        <w:sectPr w:rsidR="00B34AA1" w:rsidSect="00841377">
          <w:headerReference w:type="default" r:id="rId57"/>
          <w:pgSz w:w="11906" w:h="16838"/>
          <w:pgMar w:top="1440" w:right="1800" w:bottom="1440" w:left="1800" w:header="708" w:footer="708" w:gutter="0"/>
          <w:cols w:space="708"/>
          <w:docGrid w:linePitch="360"/>
        </w:sectPr>
      </w:pPr>
    </w:p>
    <w:p w:rsidR="000B1E0F" w:rsidRDefault="000B1E0F" w:rsidP="000B1E0F">
      <w:pPr>
        <w:spacing w:after="240" w:line="480" w:lineRule="auto"/>
        <w:jc w:val="both"/>
        <w:rPr>
          <w:b/>
          <w:lang w:val="en-US"/>
        </w:rPr>
      </w:pPr>
    </w:p>
    <w:p w:rsidR="00B34AA1" w:rsidRPr="00F822A0" w:rsidRDefault="00B34AA1" w:rsidP="00B34AA1">
      <w:pPr>
        <w:pStyle w:val="1"/>
        <w:spacing w:after="380"/>
        <w:rPr>
          <w:rFonts w:ascii="Arial" w:hAnsi="Arial" w:cs="Arial"/>
          <w:color w:val="FF0000"/>
          <w:sz w:val="34"/>
          <w:szCs w:val="34"/>
          <w:lang w:val="en-US"/>
        </w:rPr>
      </w:pPr>
      <w:bookmarkStart w:id="25" w:name="_Toc509755338"/>
      <w:bookmarkStart w:id="26" w:name="_Toc509759829"/>
      <w:r w:rsidRPr="00F822A0">
        <w:rPr>
          <w:rStyle w:val="mw-headline"/>
          <w:rFonts w:ascii="Arial" w:hAnsi="Arial" w:cs="Arial"/>
          <w:color w:val="FF0000"/>
          <w:sz w:val="34"/>
          <w:szCs w:val="34"/>
          <w:lang w:val="en-US"/>
        </w:rPr>
        <w:t>Individual ecology</w:t>
      </w:r>
      <w:bookmarkEnd w:id="25"/>
      <w:bookmarkEnd w:id="26"/>
    </w:p>
    <w:p w:rsidR="00B34AA1" w:rsidRPr="00B34AA1" w:rsidRDefault="00B34AA1" w:rsidP="004F6A19">
      <w:pPr>
        <w:pStyle w:val="Web"/>
        <w:shd w:val="clear" w:color="auto" w:fill="FFFFFF"/>
        <w:spacing w:before="120" w:beforeAutospacing="0" w:after="240" w:afterAutospacing="0" w:line="312" w:lineRule="auto"/>
        <w:ind w:firstLine="709"/>
        <w:rPr>
          <w:color w:val="0D0D0D" w:themeColor="text1" w:themeTint="F2"/>
          <w:lang w:val="en-US"/>
        </w:rPr>
      </w:pPr>
      <w:r w:rsidRPr="00B34AA1">
        <w:rPr>
          <w:color w:val="0D0D0D" w:themeColor="text1" w:themeTint="F2"/>
          <w:lang w:val="en-US"/>
        </w:rPr>
        <w:t>Understanding traits of individual organisms helps explain patterns and processes at other levels of organization including populations, communities, and ecosystems. Several areas of ecology of evolution that focus on such traits are </w:t>
      </w:r>
      <w:hyperlink r:id="rId58" w:tooltip="Life history theory" w:history="1">
        <w:r w:rsidRPr="00B34AA1">
          <w:rPr>
            <w:rStyle w:val="-"/>
            <w:color w:val="0D0D0D" w:themeColor="text1" w:themeTint="F2"/>
            <w:u w:val="none"/>
            <w:lang w:val="en-US"/>
          </w:rPr>
          <w:t>life history theory</w:t>
        </w:r>
      </w:hyperlink>
      <w:r w:rsidRPr="00B34AA1">
        <w:rPr>
          <w:color w:val="0D0D0D" w:themeColor="text1" w:themeTint="F2"/>
          <w:lang w:val="en-US"/>
        </w:rPr>
        <w:t>, </w:t>
      </w:r>
      <w:proofErr w:type="spellStart"/>
      <w:r w:rsidR="00233A68">
        <w:fldChar w:fldCharType="begin"/>
      </w:r>
      <w:r w:rsidR="00233A68" w:rsidRPr="00884296">
        <w:rPr>
          <w:lang w:val="en-US"/>
        </w:rPr>
        <w:instrText>HYPERLINK "https://en.wikipedia.org/wiki/Ecophysiology" \o "Ecophysiology"</w:instrText>
      </w:r>
      <w:r w:rsidR="00233A68">
        <w:fldChar w:fldCharType="separate"/>
      </w:r>
      <w:r w:rsidRPr="00B34AA1">
        <w:rPr>
          <w:rStyle w:val="-"/>
          <w:color w:val="0D0D0D" w:themeColor="text1" w:themeTint="F2"/>
          <w:u w:val="none"/>
          <w:lang w:val="en-US"/>
        </w:rPr>
        <w:t>ecophysiology</w:t>
      </w:r>
      <w:proofErr w:type="spellEnd"/>
      <w:r w:rsidR="00233A68">
        <w:fldChar w:fldCharType="end"/>
      </w:r>
      <w:r w:rsidRPr="00B34AA1">
        <w:rPr>
          <w:color w:val="0D0D0D" w:themeColor="text1" w:themeTint="F2"/>
          <w:lang w:val="en-US"/>
        </w:rPr>
        <w:t>, </w:t>
      </w:r>
      <w:hyperlink r:id="rId59" w:tooltip="Metabolic theory of ecology" w:history="1">
        <w:r w:rsidRPr="00B34AA1">
          <w:rPr>
            <w:rStyle w:val="-"/>
            <w:color w:val="0D0D0D" w:themeColor="text1" w:themeTint="F2"/>
            <w:u w:val="none"/>
            <w:lang w:val="en-US"/>
          </w:rPr>
          <w:t>metabolic theory of ecology</w:t>
        </w:r>
      </w:hyperlink>
      <w:r w:rsidRPr="00B34AA1">
        <w:rPr>
          <w:color w:val="0D0D0D" w:themeColor="text1" w:themeTint="F2"/>
          <w:lang w:val="en-US"/>
        </w:rPr>
        <w:t>, and </w:t>
      </w:r>
      <w:proofErr w:type="spellStart"/>
      <w:r w:rsidR="00233A68">
        <w:fldChar w:fldCharType="begin"/>
      </w:r>
      <w:r w:rsidR="00233A68" w:rsidRPr="00884296">
        <w:rPr>
          <w:lang w:val="en-US"/>
        </w:rPr>
        <w:instrText>HYPERLINK "https://en.wikipedia.org/wiki/Ethology" \o "Ethology"</w:instrText>
      </w:r>
      <w:r w:rsidR="00233A68">
        <w:fldChar w:fldCharType="separate"/>
      </w:r>
      <w:r w:rsidRPr="00B34AA1">
        <w:rPr>
          <w:rStyle w:val="-"/>
          <w:color w:val="0D0D0D" w:themeColor="text1" w:themeTint="F2"/>
          <w:u w:val="none"/>
          <w:lang w:val="en-US"/>
        </w:rPr>
        <w:t>Ethology</w:t>
      </w:r>
      <w:proofErr w:type="spellEnd"/>
      <w:r w:rsidR="00233A68">
        <w:fldChar w:fldCharType="end"/>
      </w:r>
      <w:r w:rsidRPr="00B34AA1">
        <w:rPr>
          <w:color w:val="0D0D0D" w:themeColor="text1" w:themeTint="F2"/>
          <w:lang w:val="en-US"/>
        </w:rPr>
        <w:t xml:space="preserve">. Examples of such traits include features of an </w:t>
      </w:r>
      <w:proofErr w:type="gramStart"/>
      <w:r w:rsidRPr="00B34AA1">
        <w:rPr>
          <w:color w:val="0D0D0D" w:themeColor="text1" w:themeTint="F2"/>
          <w:lang w:val="en-US"/>
        </w:rPr>
        <w:t>organisms</w:t>
      </w:r>
      <w:proofErr w:type="gramEnd"/>
      <w:r w:rsidRPr="00B34AA1">
        <w:rPr>
          <w:color w:val="0D0D0D" w:themeColor="text1" w:themeTint="F2"/>
          <w:lang w:val="en-US"/>
        </w:rPr>
        <w:t xml:space="preserve"> life cycle such as age to maturity, life span, or metabolic costs of reproduction. Other traits may be related to structure, such as the spines of a cactus or dorsal spines of a bluegill sunfish, or behaviors such as courtship displays or pair bonding. Other traits include emergent properties that are the result at least in part of interactions with the surrounding environment such as growth rate, resource uptake rate, winter, and deciduous vs. drought deciduous trees and shrubs.</w:t>
      </w:r>
    </w:p>
    <w:p w:rsidR="00B34AA1" w:rsidRPr="00B34AA1" w:rsidRDefault="00B34AA1" w:rsidP="004F6A19">
      <w:pPr>
        <w:pStyle w:val="Web"/>
        <w:shd w:val="clear" w:color="auto" w:fill="FFFFFF"/>
        <w:spacing w:before="120" w:beforeAutospacing="0" w:after="240" w:afterAutospacing="0" w:line="312" w:lineRule="auto"/>
        <w:ind w:firstLine="709"/>
        <w:rPr>
          <w:color w:val="0D0D0D" w:themeColor="text1" w:themeTint="F2"/>
          <w:lang w:val="en-US"/>
        </w:rPr>
      </w:pPr>
      <w:r w:rsidRPr="00B34AA1">
        <w:rPr>
          <w:color w:val="0D0D0D" w:themeColor="text1" w:themeTint="F2"/>
          <w:lang w:val="en-US"/>
        </w:rPr>
        <w:t>One set of characteristics relate to body size and temperature. The </w:t>
      </w:r>
      <w:hyperlink r:id="rId60" w:tooltip="Metabolic theory of ecology" w:history="1">
        <w:r w:rsidRPr="00B34AA1">
          <w:rPr>
            <w:rStyle w:val="-"/>
            <w:color w:val="0D0D0D" w:themeColor="text1" w:themeTint="F2"/>
            <w:u w:val="none"/>
            <w:lang w:val="en-US"/>
          </w:rPr>
          <w:t>metabolic theory of ecology</w:t>
        </w:r>
      </w:hyperlink>
      <w:r w:rsidRPr="00B34AA1">
        <w:rPr>
          <w:color w:val="0D0D0D" w:themeColor="text1" w:themeTint="F2"/>
          <w:lang w:val="en-US"/>
        </w:rPr>
        <w:t xml:space="preserve"> provides a predictive qualitative set of relationships between an organism’s body size and temperature and metabolic processes. In general, smaller, warmer organisms have higher metabolic rates and </w:t>
      </w:r>
      <w:proofErr w:type="gramStart"/>
      <w:r w:rsidRPr="00B34AA1">
        <w:rPr>
          <w:color w:val="0D0D0D" w:themeColor="text1" w:themeTint="F2"/>
          <w:lang w:val="en-US"/>
        </w:rPr>
        <w:t>this results</w:t>
      </w:r>
      <w:proofErr w:type="gramEnd"/>
      <w:r w:rsidRPr="00B34AA1">
        <w:rPr>
          <w:color w:val="0D0D0D" w:themeColor="text1" w:themeTint="F2"/>
          <w:lang w:val="en-US"/>
        </w:rPr>
        <w:t xml:space="preserve"> in a variety of predictions regarding individual somatic growth rates, reproduction and population growth rates, population size, and resource uptake rates.</w:t>
      </w:r>
    </w:p>
    <w:p w:rsidR="00B34AA1" w:rsidRPr="00B34AA1" w:rsidRDefault="00B34AA1" w:rsidP="004F6A19">
      <w:pPr>
        <w:pStyle w:val="Web"/>
        <w:shd w:val="clear" w:color="auto" w:fill="FFFFFF"/>
        <w:spacing w:before="120" w:beforeAutospacing="0" w:after="240" w:afterAutospacing="0" w:line="312" w:lineRule="auto"/>
        <w:ind w:firstLine="709"/>
        <w:rPr>
          <w:color w:val="0D0D0D" w:themeColor="text1" w:themeTint="F2"/>
          <w:lang w:val="en-US"/>
        </w:rPr>
      </w:pPr>
      <w:r w:rsidRPr="00B34AA1">
        <w:rPr>
          <w:color w:val="0D0D0D" w:themeColor="text1" w:themeTint="F2"/>
          <w:lang w:val="en-US"/>
        </w:rPr>
        <w:t>The traits of organisms are subject to change through acclimation, development, and evolution. For this reason, individuals form a shared focus for ecology and for </w:t>
      </w:r>
      <w:hyperlink r:id="rId61" w:tooltip="Evolutionary ecology" w:history="1">
        <w:r w:rsidRPr="00B34AA1">
          <w:rPr>
            <w:rStyle w:val="-"/>
            <w:color w:val="0D0D0D" w:themeColor="text1" w:themeTint="F2"/>
            <w:u w:val="none"/>
            <w:lang w:val="en-US"/>
          </w:rPr>
          <w:t>evolutionary ecology</w:t>
        </w:r>
      </w:hyperlink>
      <w:r w:rsidRPr="00B34AA1">
        <w:rPr>
          <w:color w:val="0D0D0D" w:themeColor="text1" w:themeTint="F2"/>
          <w:lang w:val="en-US"/>
        </w:rPr>
        <w:t>.</w:t>
      </w:r>
    </w:p>
    <w:p w:rsidR="00B34AA1" w:rsidRPr="001A5DF2" w:rsidRDefault="00B34AA1" w:rsidP="004F6A19">
      <w:pPr>
        <w:spacing w:after="240" w:line="480" w:lineRule="auto"/>
        <w:rPr>
          <w:b/>
          <w:color w:val="0D0D0D" w:themeColor="text1" w:themeTint="F2"/>
          <w:lang w:val="en-US"/>
        </w:rPr>
      </w:pPr>
    </w:p>
    <w:p w:rsidR="00B34AA1" w:rsidRDefault="000B1E0F" w:rsidP="004F6A19">
      <w:pPr>
        <w:suppressAutoHyphens w:val="0"/>
        <w:rPr>
          <w:b/>
          <w:lang w:val="en-US"/>
        </w:rPr>
        <w:sectPr w:rsidR="00B34AA1" w:rsidSect="00841377">
          <w:headerReference w:type="default" r:id="rId62"/>
          <w:pgSz w:w="11906" w:h="16838"/>
          <w:pgMar w:top="1440" w:right="1800" w:bottom="1440" w:left="1800" w:header="708" w:footer="708" w:gutter="0"/>
          <w:cols w:space="708"/>
          <w:docGrid w:linePitch="360"/>
        </w:sectPr>
      </w:pPr>
      <w:r>
        <w:rPr>
          <w:b/>
          <w:lang w:val="en-US"/>
        </w:rPr>
        <w:br w:type="page"/>
      </w:r>
    </w:p>
    <w:p w:rsidR="00B34AA1" w:rsidRPr="00B34AA1" w:rsidRDefault="00B34AA1" w:rsidP="00B34AA1">
      <w:pPr>
        <w:pStyle w:val="1"/>
        <w:spacing w:after="380"/>
        <w:rPr>
          <w:rFonts w:ascii="Arial" w:hAnsi="Arial" w:cs="Arial"/>
          <w:b w:val="0"/>
          <w:color w:val="FF0000"/>
          <w:sz w:val="34"/>
          <w:szCs w:val="34"/>
        </w:rPr>
      </w:pPr>
      <w:bookmarkStart w:id="27" w:name="_Toc509755339"/>
      <w:bookmarkStart w:id="28" w:name="_Toc509759830"/>
      <w:r w:rsidRPr="00B34AA1">
        <w:rPr>
          <w:rFonts w:ascii="Arial" w:hAnsi="Arial" w:cs="Arial"/>
          <w:b w:val="0"/>
          <w:color w:val="FF0000"/>
          <w:sz w:val="34"/>
          <w:szCs w:val="34"/>
        </w:rPr>
        <w:lastRenderedPageBreak/>
        <w:t>Η οικογένειά μου</w:t>
      </w:r>
      <w:bookmarkEnd w:id="27"/>
      <w:bookmarkEnd w:id="28"/>
    </w:p>
    <w:p w:rsidR="000B1E0F" w:rsidRDefault="000B1E0F" w:rsidP="000B1E0F">
      <w:pPr>
        <w:suppressAutoHyphens w:val="0"/>
        <w:rPr>
          <w:b/>
          <w:lang w:val="en-US"/>
        </w:rPr>
      </w:pPr>
    </w:p>
    <w:p w:rsidR="00841377" w:rsidRPr="000B1E0F" w:rsidRDefault="00B34AA1">
      <w:pPr>
        <w:rPr>
          <w:lang w:val="en-US"/>
        </w:rPr>
      </w:pPr>
      <w:r>
        <w:rPr>
          <w:noProof/>
        </w:rPr>
        <w:drawing>
          <wp:inline distT="0" distB="0" distL="0" distR="0">
            <wp:extent cx="5274310" cy="3076575"/>
            <wp:effectExtent l="38100" t="0" r="2540" b="0"/>
            <wp:docPr id="1" name="Διάγραμμα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3" r:lo="rId64" r:qs="rId65" r:cs="rId66"/>
              </a:graphicData>
            </a:graphic>
          </wp:inline>
        </w:drawing>
      </w:r>
    </w:p>
    <w:sectPr w:rsidR="00841377" w:rsidRPr="000B1E0F" w:rsidSect="00841377">
      <w:headerReference w:type="default" r:id="rId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FDF" w:rsidRDefault="00A13FDF" w:rsidP="00D909AC">
      <w:r>
        <w:separator/>
      </w:r>
    </w:p>
  </w:endnote>
  <w:endnote w:type="continuationSeparator" w:id="0">
    <w:p w:rsidR="00A13FDF" w:rsidRDefault="00A13FDF" w:rsidP="00D909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4272"/>
      <w:docPartObj>
        <w:docPartGallery w:val="Page Numbers (Bottom of Page)"/>
        <w:docPartUnique/>
      </w:docPartObj>
    </w:sdtPr>
    <w:sdtContent>
      <w:p w:rsidR="009456C7" w:rsidRDefault="00233A68">
        <w:pPr>
          <w:pStyle w:val="a5"/>
        </w:pPr>
        <w:fldSimple w:instr=" PAGE   \* MERGEFORMAT ">
          <w:r w:rsidR="00884296">
            <w:rPr>
              <w:noProof/>
            </w:rPr>
            <w:t>3</w:t>
          </w:r>
        </w:fldSimple>
      </w:p>
    </w:sdtContent>
  </w:sdt>
  <w:p w:rsidR="009456C7" w:rsidRPr="00114DA0" w:rsidRDefault="009456C7">
    <w:pPr>
      <w:pStyle w:val="a5"/>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FDF" w:rsidRDefault="00A13FDF" w:rsidP="00D909AC">
      <w:r>
        <w:separator/>
      </w:r>
    </w:p>
  </w:footnote>
  <w:footnote w:type="continuationSeparator" w:id="0">
    <w:p w:rsidR="00A13FDF" w:rsidRDefault="00A13FDF" w:rsidP="00D909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C9" w:rsidRDefault="00D52AC9">
    <w:pPr>
      <w:pStyle w:val="a4"/>
    </w:pPr>
    <w:proofErr w:type="spellStart"/>
    <w:r>
      <w:t>θυιθ</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C9" w:rsidRPr="007674EB" w:rsidRDefault="007E6D9D">
    <w:pPr>
      <w:pStyle w:val="a4"/>
      <w:rPr>
        <w:lang w:val="en-US"/>
      </w:rPr>
    </w:pPr>
    <w:proofErr w:type="gramStart"/>
    <w:r>
      <w:rPr>
        <w:lang w:val="en-US"/>
      </w:rPr>
      <w:t>1.Trophic</w:t>
    </w:r>
    <w:proofErr w:type="gramEnd"/>
    <w:r>
      <w:rPr>
        <w:lang w:val="en-US"/>
      </w:rPr>
      <w:t xml:space="preserve"> level</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D9D" w:rsidRPr="007674EB" w:rsidRDefault="007E6D9D">
    <w:pPr>
      <w:pStyle w:val="a4"/>
      <w:rPr>
        <w:lang w:val="en-US"/>
      </w:rPr>
    </w:pPr>
    <w:proofErr w:type="gramStart"/>
    <w:r>
      <w:rPr>
        <w:lang w:val="en-US"/>
      </w:rPr>
      <w:t>2.Biodivercity</w:t>
    </w:r>
    <w:proofErr w:type="gramEnd"/>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4EB" w:rsidRPr="007674EB" w:rsidRDefault="007674EB">
    <w:pPr>
      <w:pStyle w:val="a4"/>
      <w:rPr>
        <w:lang w:val="en-US"/>
      </w:rPr>
    </w:pPr>
    <w:proofErr w:type="gramStart"/>
    <w:r>
      <w:rPr>
        <w:lang w:val="en-US"/>
      </w:rPr>
      <w:t>3.Niche</w:t>
    </w:r>
    <w:proofErr w:type="gramEnd"/>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AC9" w:rsidRPr="00367AC9" w:rsidRDefault="00F7653B">
    <w:pPr>
      <w:pStyle w:val="a4"/>
      <w:rPr>
        <w:lang w:val="en-US"/>
      </w:rPr>
    </w:pPr>
    <w:proofErr w:type="gramStart"/>
    <w:r>
      <w:rPr>
        <w:lang w:val="en-US"/>
      </w:rPr>
      <w:t>3.</w:t>
    </w:r>
    <w:r w:rsidR="000A2A5E">
      <w:rPr>
        <w:lang w:val="en-US"/>
      </w:rPr>
      <w:t>Niche</w:t>
    </w:r>
    <w:proofErr w:type="gramEnd"/>
  </w:p>
  <w:p w:rsidR="00367AC9" w:rsidRDefault="00367AC9">
    <w:pPr>
      <w:pStyle w:val="a4"/>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A5E" w:rsidRPr="00367AC9" w:rsidRDefault="008522CD">
    <w:pPr>
      <w:pStyle w:val="a4"/>
      <w:rPr>
        <w:lang w:val="en-US"/>
      </w:rPr>
    </w:pPr>
    <w:proofErr w:type="gramStart"/>
    <w:r>
      <w:rPr>
        <w:lang w:val="en-US"/>
      </w:rPr>
      <w:t>4</w:t>
    </w:r>
    <w:r w:rsidR="000A2A5E">
      <w:rPr>
        <w:lang w:val="en-US"/>
      </w:rPr>
      <w:t>.Biome</w:t>
    </w:r>
    <w:proofErr w:type="gramEnd"/>
  </w:p>
  <w:p w:rsidR="000A2A5E" w:rsidRDefault="000A2A5E">
    <w:pPr>
      <w:pStyle w:val="a4"/>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A5E" w:rsidRPr="008522CD" w:rsidRDefault="008522CD">
    <w:pPr>
      <w:pStyle w:val="a4"/>
      <w:rPr>
        <w:lang w:val="en-US"/>
      </w:rPr>
    </w:pPr>
    <w:r>
      <w:t>5.</w:t>
    </w:r>
    <w:r>
      <w:rPr>
        <w:lang w:val="en-US"/>
      </w:rPr>
      <w:t xml:space="preserve"> Individual ecology</w:t>
    </w:r>
  </w:p>
  <w:p w:rsidR="000A2A5E" w:rsidRPr="008522CD" w:rsidRDefault="000A2A5E">
    <w:pPr>
      <w:pStyle w:val="a4"/>
      <w:rPr>
        <w:lang w:val="en-US"/>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2CD" w:rsidRPr="008522CD" w:rsidRDefault="008522CD">
    <w:pPr>
      <w:pStyle w:val="a4"/>
    </w:pPr>
    <w:r>
      <w:rPr>
        <w:lang w:val="en-US"/>
      </w:rPr>
      <w:t xml:space="preserve">6. </w:t>
    </w:r>
    <w:r>
      <w:t>Η οικογένειά μου</w:t>
    </w:r>
  </w:p>
  <w:p w:rsidR="008522CD" w:rsidRPr="008522CD" w:rsidRDefault="008522CD">
    <w:pPr>
      <w:pStyle w:val="a4"/>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E2ECC"/>
    <w:multiLevelType w:val="hybridMultilevel"/>
    <w:tmpl w:val="12244A2A"/>
    <w:lvl w:ilvl="0" w:tplc="B9601FC2">
      <w:start w:val="1"/>
      <w:numFmt w:val="bullet"/>
      <w:lvlText w:val="•"/>
      <w:lvlJc w:val="left"/>
      <w:pPr>
        <w:tabs>
          <w:tab w:val="num" w:pos="720"/>
        </w:tabs>
        <w:ind w:left="720" w:hanging="360"/>
      </w:pPr>
      <w:rPr>
        <w:rFonts w:ascii="Times New Roman" w:hAnsi="Times New Roman" w:hint="default"/>
      </w:rPr>
    </w:lvl>
    <w:lvl w:ilvl="1" w:tplc="AD4E1686" w:tentative="1">
      <w:start w:val="1"/>
      <w:numFmt w:val="bullet"/>
      <w:lvlText w:val="•"/>
      <w:lvlJc w:val="left"/>
      <w:pPr>
        <w:tabs>
          <w:tab w:val="num" w:pos="1440"/>
        </w:tabs>
        <w:ind w:left="1440" w:hanging="360"/>
      </w:pPr>
      <w:rPr>
        <w:rFonts w:ascii="Times New Roman" w:hAnsi="Times New Roman" w:hint="default"/>
      </w:rPr>
    </w:lvl>
    <w:lvl w:ilvl="2" w:tplc="54D49F7E" w:tentative="1">
      <w:start w:val="1"/>
      <w:numFmt w:val="bullet"/>
      <w:lvlText w:val="•"/>
      <w:lvlJc w:val="left"/>
      <w:pPr>
        <w:tabs>
          <w:tab w:val="num" w:pos="2160"/>
        </w:tabs>
        <w:ind w:left="2160" w:hanging="360"/>
      </w:pPr>
      <w:rPr>
        <w:rFonts w:ascii="Times New Roman" w:hAnsi="Times New Roman" w:hint="default"/>
      </w:rPr>
    </w:lvl>
    <w:lvl w:ilvl="3" w:tplc="1650446E" w:tentative="1">
      <w:start w:val="1"/>
      <w:numFmt w:val="bullet"/>
      <w:lvlText w:val="•"/>
      <w:lvlJc w:val="left"/>
      <w:pPr>
        <w:tabs>
          <w:tab w:val="num" w:pos="2880"/>
        </w:tabs>
        <w:ind w:left="2880" w:hanging="360"/>
      </w:pPr>
      <w:rPr>
        <w:rFonts w:ascii="Times New Roman" w:hAnsi="Times New Roman" w:hint="default"/>
      </w:rPr>
    </w:lvl>
    <w:lvl w:ilvl="4" w:tplc="AD90EC48" w:tentative="1">
      <w:start w:val="1"/>
      <w:numFmt w:val="bullet"/>
      <w:lvlText w:val="•"/>
      <w:lvlJc w:val="left"/>
      <w:pPr>
        <w:tabs>
          <w:tab w:val="num" w:pos="3600"/>
        </w:tabs>
        <w:ind w:left="3600" w:hanging="360"/>
      </w:pPr>
      <w:rPr>
        <w:rFonts w:ascii="Times New Roman" w:hAnsi="Times New Roman" w:hint="default"/>
      </w:rPr>
    </w:lvl>
    <w:lvl w:ilvl="5" w:tplc="325C5760" w:tentative="1">
      <w:start w:val="1"/>
      <w:numFmt w:val="bullet"/>
      <w:lvlText w:val="•"/>
      <w:lvlJc w:val="left"/>
      <w:pPr>
        <w:tabs>
          <w:tab w:val="num" w:pos="4320"/>
        </w:tabs>
        <w:ind w:left="4320" w:hanging="360"/>
      </w:pPr>
      <w:rPr>
        <w:rFonts w:ascii="Times New Roman" w:hAnsi="Times New Roman" w:hint="default"/>
      </w:rPr>
    </w:lvl>
    <w:lvl w:ilvl="6" w:tplc="9A7285B8" w:tentative="1">
      <w:start w:val="1"/>
      <w:numFmt w:val="bullet"/>
      <w:lvlText w:val="•"/>
      <w:lvlJc w:val="left"/>
      <w:pPr>
        <w:tabs>
          <w:tab w:val="num" w:pos="5040"/>
        </w:tabs>
        <w:ind w:left="5040" w:hanging="360"/>
      </w:pPr>
      <w:rPr>
        <w:rFonts w:ascii="Times New Roman" w:hAnsi="Times New Roman" w:hint="default"/>
      </w:rPr>
    </w:lvl>
    <w:lvl w:ilvl="7" w:tplc="63841FF2" w:tentative="1">
      <w:start w:val="1"/>
      <w:numFmt w:val="bullet"/>
      <w:lvlText w:val="•"/>
      <w:lvlJc w:val="left"/>
      <w:pPr>
        <w:tabs>
          <w:tab w:val="num" w:pos="5760"/>
        </w:tabs>
        <w:ind w:left="5760" w:hanging="360"/>
      </w:pPr>
      <w:rPr>
        <w:rFonts w:ascii="Times New Roman" w:hAnsi="Times New Roman" w:hint="default"/>
      </w:rPr>
    </w:lvl>
    <w:lvl w:ilvl="8" w:tplc="FC4EE392"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trackRevisions/>
  <w:defaultTabStop w:val="720"/>
  <w:drawingGridHorizontalSpacing w:val="12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0B1E0F"/>
    <w:rsid w:val="00007110"/>
    <w:rsid w:val="00070607"/>
    <w:rsid w:val="000A2A5E"/>
    <w:rsid w:val="000B0E86"/>
    <w:rsid w:val="000B1E0F"/>
    <w:rsid w:val="00114DA0"/>
    <w:rsid w:val="001F60D9"/>
    <w:rsid w:val="00233A68"/>
    <w:rsid w:val="00356A84"/>
    <w:rsid w:val="00367AC9"/>
    <w:rsid w:val="003E584A"/>
    <w:rsid w:val="004F6A19"/>
    <w:rsid w:val="00514A4E"/>
    <w:rsid w:val="005C76D6"/>
    <w:rsid w:val="007674EB"/>
    <w:rsid w:val="007E6D9D"/>
    <w:rsid w:val="007F7F64"/>
    <w:rsid w:val="00841377"/>
    <w:rsid w:val="008522CD"/>
    <w:rsid w:val="00884296"/>
    <w:rsid w:val="008A1B04"/>
    <w:rsid w:val="009456C7"/>
    <w:rsid w:val="00A13FDF"/>
    <w:rsid w:val="00A55ED7"/>
    <w:rsid w:val="00AF666D"/>
    <w:rsid w:val="00B34AA1"/>
    <w:rsid w:val="00BA5249"/>
    <w:rsid w:val="00C97381"/>
    <w:rsid w:val="00D52AC9"/>
    <w:rsid w:val="00D909AC"/>
    <w:rsid w:val="00DC7993"/>
    <w:rsid w:val="00DE3775"/>
    <w:rsid w:val="00E30640"/>
    <w:rsid w:val="00F76396"/>
    <w:rsid w:val="00F7653B"/>
    <w:rsid w:val="00F949F9"/>
    <w:rsid w:val="00FB094B"/>
    <w:rsid w:val="00FD51AD"/>
    <w:rsid w:val="00FF333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B1E0F"/>
    <w:pPr>
      <w:suppressAutoHyphens/>
      <w:autoSpaceDN w:val="0"/>
      <w:spacing w:after="0" w:line="240" w:lineRule="auto"/>
      <w:textAlignment w:val="baseline"/>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0B1E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0B1E0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4F6A1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B1E0F"/>
    <w:rPr>
      <w:rFonts w:asciiTheme="majorHAnsi" w:eastAsiaTheme="majorEastAsia" w:hAnsiTheme="majorHAnsi" w:cstheme="majorBidi"/>
      <w:b/>
      <w:bCs/>
      <w:color w:val="365F91" w:themeColor="accent1" w:themeShade="BF"/>
      <w:sz w:val="28"/>
      <w:szCs w:val="28"/>
      <w:lang w:eastAsia="el-GR"/>
    </w:rPr>
  </w:style>
  <w:style w:type="character" w:customStyle="1" w:styleId="2Char">
    <w:name w:val="Επικεφαλίδα 2 Char"/>
    <w:basedOn w:val="a0"/>
    <w:link w:val="2"/>
    <w:uiPriority w:val="9"/>
    <w:semiHidden/>
    <w:rsid w:val="000B1E0F"/>
    <w:rPr>
      <w:rFonts w:asciiTheme="majorHAnsi" w:eastAsiaTheme="majorEastAsia" w:hAnsiTheme="majorHAnsi" w:cstheme="majorBidi"/>
      <w:b/>
      <w:bCs/>
      <w:color w:val="4F81BD" w:themeColor="accent1"/>
      <w:sz w:val="26"/>
      <w:szCs w:val="26"/>
      <w:lang w:eastAsia="el-GR"/>
    </w:rPr>
  </w:style>
  <w:style w:type="character" w:styleId="-">
    <w:name w:val="Hyperlink"/>
    <w:basedOn w:val="a0"/>
    <w:uiPriority w:val="99"/>
    <w:unhideWhenUsed/>
    <w:rsid w:val="000B1E0F"/>
    <w:rPr>
      <w:color w:val="0000FF"/>
      <w:u w:val="single"/>
    </w:rPr>
  </w:style>
  <w:style w:type="character" w:customStyle="1" w:styleId="mw-headline">
    <w:name w:val="mw-headline"/>
    <w:basedOn w:val="a0"/>
    <w:rsid w:val="000B1E0F"/>
  </w:style>
  <w:style w:type="paragraph" w:styleId="Web">
    <w:name w:val="Normal (Web)"/>
    <w:basedOn w:val="a"/>
    <w:uiPriority w:val="99"/>
    <w:unhideWhenUsed/>
    <w:rsid w:val="000B1E0F"/>
    <w:pPr>
      <w:suppressAutoHyphens w:val="0"/>
      <w:autoSpaceDN/>
      <w:spacing w:before="100" w:beforeAutospacing="1" w:after="100" w:afterAutospacing="1"/>
      <w:textAlignment w:val="auto"/>
    </w:pPr>
  </w:style>
  <w:style w:type="paragraph" w:styleId="a3">
    <w:name w:val="Balloon Text"/>
    <w:basedOn w:val="a"/>
    <w:link w:val="Char"/>
    <w:uiPriority w:val="99"/>
    <w:semiHidden/>
    <w:unhideWhenUsed/>
    <w:rsid w:val="00B34AA1"/>
    <w:rPr>
      <w:rFonts w:ascii="Tahoma" w:hAnsi="Tahoma" w:cs="Tahoma"/>
      <w:sz w:val="16"/>
      <w:szCs w:val="16"/>
    </w:rPr>
  </w:style>
  <w:style w:type="character" w:customStyle="1" w:styleId="Char">
    <w:name w:val="Κείμενο πλαισίου Char"/>
    <w:basedOn w:val="a0"/>
    <w:link w:val="a3"/>
    <w:uiPriority w:val="99"/>
    <w:semiHidden/>
    <w:rsid w:val="00B34AA1"/>
    <w:rPr>
      <w:rFonts w:ascii="Tahoma" w:eastAsia="Times New Roman" w:hAnsi="Tahoma" w:cs="Tahoma"/>
      <w:sz w:val="16"/>
      <w:szCs w:val="16"/>
      <w:lang w:eastAsia="el-GR"/>
    </w:rPr>
  </w:style>
  <w:style w:type="paragraph" w:styleId="a4">
    <w:name w:val="header"/>
    <w:basedOn w:val="a"/>
    <w:link w:val="Char0"/>
    <w:uiPriority w:val="99"/>
    <w:unhideWhenUsed/>
    <w:rsid w:val="00D909AC"/>
    <w:pPr>
      <w:tabs>
        <w:tab w:val="center" w:pos="4153"/>
        <w:tab w:val="right" w:pos="8306"/>
      </w:tabs>
    </w:pPr>
  </w:style>
  <w:style w:type="character" w:customStyle="1" w:styleId="Char0">
    <w:name w:val="Κεφαλίδα Char"/>
    <w:basedOn w:val="a0"/>
    <w:link w:val="a4"/>
    <w:uiPriority w:val="99"/>
    <w:rsid w:val="00D909AC"/>
    <w:rPr>
      <w:rFonts w:ascii="Times New Roman" w:eastAsia="Times New Roman" w:hAnsi="Times New Roman" w:cs="Times New Roman"/>
      <w:sz w:val="24"/>
      <w:szCs w:val="24"/>
      <w:lang w:eastAsia="el-GR"/>
    </w:rPr>
  </w:style>
  <w:style w:type="paragraph" w:styleId="a5">
    <w:name w:val="footer"/>
    <w:basedOn w:val="a"/>
    <w:link w:val="Char1"/>
    <w:uiPriority w:val="99"/>
    <w:unhideWhenUsed/>
    <w:rsid w:val="00D909AC"/>
    <w:pPr>
      <w:tabs>
        <w:tab w:val="center" w:pos="4153"/>
        <w:tab w:val="right" w:pos="8306"/>
      </w:tabs>
    </w:pPr>
  </w:style>
  <w:style w:type="character" w:customStyle="1" w:styleId="Char1">
    <w:name w:val="Υποσέλιδο Char"/>
    <w:basedOn w:val="a0"/>
    <w:link w:val="a5"/>
    <w:uiPriority w:val="99"/>
    <w:rsid w:val="00D909AC"/>
    <w:rPr>
      <w:rFonts w:ascii="Times New Roman" w:eastAsia="Times New Roman" w:hAnsi="Times New Roman" w:cs="Times New Roman"/>
      <w:sz w:val="24"/>
      <w:szCs w:val="24"/>
      <w:lang w:eastAsia="el-GR"/>
    </w:rPr>
  </w:style>
  <w:style w:type="character" w:customStyle="1" w:styleId="3Char">
    <w:name w:val="Επικεφαλίδα 3 Char"/>
    <w:basedOn w:val="a0"/>
    <w:link w:val="3"/>
    <w:uiPriority w:val="9"/>
    <w:semiHidden/>
    <w:rsid w:val="004F6A19"/>
    <w:rPr>
      <w:rFonts w:asciiTheme="majorHAnsi" w:eastAsiaTheme="majorEastAsia" w:hAnsiTheme="majorHAnsi" w:cstheme="majorBidi"/>
      <w:b/>
      <w:bCs/>
      <w:color w:val="4F81BD" w:themeColor="accent1"/>
      <w:sz w:val="24"/>
      <w:szCs w:val="24"/>
      <w:lang w:eastAsia="el-GR"/>
    </w:rPr>
  </w:style>
  <w:style w:type="character" w:customStyle="1" w:styleId="mw-editsection">
    <w:name w:val="mw-editsection"/>
    <w:basedOn w:val="a0"/>
    <w:rsid w:val="004F6A19"/>
  </w:style>
  <w:style w:type="character" w:customStyle="1" w:styleId="mw-editsection-bracket">
    <w:name w:val="mw-editsection-bracket"/>
    <w:basedOn w:val="a0"/>
    <w:rsid w:val="004F6A19"/>
  </w:style>
  <w:style w:type="paragraph" w:styleId="a6">
    <w:name w:val="TOC Heading"/>
    <w:basedOn w:val="1"/>
    <w:next w:val="a"/>
    <w:uiPriority w:val="39"/>
    <w:unhideWhenUsed/>
    <w:qFormat/>
    <w:rsid w:val="007F7F64"/>
    <w:pPr>
      <w:suppressAutoHyphens w:val="0"/>
      <w:autoSpaceDN/>
      <w:spacing w:line="276" w:lineRule="auto"/>
      <w:textAlignment w:val="auto"/>
      <w:outlineLvl w:val="9"/>
    </w:pPr>
    <w:rPr>
      <w:lang w:eastAsia="en-US"/>
    </w:rPr>
  </w:style>
  <w:style w:type="paragraph" w:styleId="10">
    <w:name w:val="toc 1"/>
    <w:basedOn w:val="a"/>
    <w:next w:val="a"/>
    <w:autoRedefine/>
    <w:uiPriority w:val="39"/>
    <w:unhideWhenUsed/>
    <w:rsid w:val="007F7F64"/>
    <w:pPr>
      <w:spacing w:after="100"/>
    </w:pPr>
  </w:style>
  <w:style w:type="paragraph" w:styleId="20">
    <w:name w:val="toc 2"/>
    <w:basedOn w:val="a"/>
    <w:next w:val="a"/>
    <w:autoRedefine/>
    <w:uiPriority w:val="39"/>
    <w:unhideWhenUsed/>
    <w:rsid w:val="007F7F64"/>
    <w:pPr>
      <w:spacing w:after="100"/>
      <w:ind w:left="240"/>
    </w:pPr>
  </w:style>
  <w:style w:type="paragraph" w:styleId="a7">
    <w:name w:val="No Spacing"/>
    <w:link w:val="Char2"/>
    <w:uiPriority w:val="1"/>
    <w:qFormat/>
    <w:rsid w:val="00F949F9"/>
    <w:pPr>
      <w:spacing w:after="0" w:line="240" w:lineRule="auto"/>
    </w:pPr>
    <w:rPr>
      <w:rFonts w:eastAsiaTheme="minorEastAsia"/>
    </w:rPr>
  </w:style>
  <w:style w:type="character" w:customStyle="1" w:styleId="Char2">
    <w:name w:val="Χωρίς διάστιχο Char"/>
    <w:basedOn w:val="a0"/>
    <w:link w:val="a7"/>
    <w:uiPriority w:val="1"/>
    <w:rsid w:val="00F949F9"/>
    <w:rPr>
      <w:rFonts w:eastAsiaTheme="minorEastAsia"/>
    </w:rPr>
  </w:style>
</w:styles>
</file>

<file path=word/webSettings.xml><?xml version="1.0" encoding="utf-8"?>
<w:webSettings xmlns:r="http://schemas.openxmlformats.org/officeDocument/2006/relationships" xmlns:w="http://schemas.openxmlformats.org/wordprocessingml/2006/main">
  <w:divs>
    <w:div w:id="856967144">
      <w:bodyDiv w:val="1"/>
      <w:marLeft w:val="0"/>
      <w:marRight w:val="0"/>
      <w:marTop w:val="0"/>
      <w:marBottom w:val="0"/>
      <w:divBdr>
        <w:top w:val="none" w:sz="0" w:space="0" w:color="auto"/>
        <w:left w:val="none" w:sz="0" w:space="0" w:color="auto"/>
        <w:bottom w:val="none" w:sz="0" w:space="0" w:color="auto"/>
        <w:right w:val="none" w:sz="0" w:space="0" w:color="auto"/>
      </w:divBdr>
      <w:divsChild>
        <w:div w:id="52199287">
          <w:marLeft w:val="0"/>
          <w:marRight w:val="0"/>
          <w:marTop w:val="0"/>
          <w:marBottom w:val="120"/>
          <w:divBdr>
            <w:top w:val="none" w:sz="0" w:space="0" w:color="auto"/>
            <w:left w:val="none" w:sz="0" w:space="0" w:color="auto"/>
            <w:bottom w:val="none" w:sz="0" w:space="0" w:color="auto"/>
            <w:right w:val="none" w:sz="0" w:space="0" w:color="auto"/>
          </w:divBdr>
        </w:div>
        <w:div w:id="239414123">
          <w:marLeft w:val="336"/>
          <w:marRight w:val="0"/>
          <w:marTop w:val="120"/>
          <w:marBottom w:val="312"/>
          <w:divBdr>
            <w:top w:val="none" w:sz="0" w:space="0" w:color="auto"/>
            <w:left w:val="none" w:sz="0" w:space="0" w:color="auto"/>
            <w:bottom w:val="none" w:sz="0" w:space="0" w:color="auto"/>
            <w:right w:val="none" w:sz="0" w:space="0" w:color="auto"/>
          </w:divBdr>
          <w:divsChild>
            <w:div w:id="6436304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924952584">
      <w:bodyDiv w:val="1"/>
      <w:marLeft w:val="0"/>
      <w:marRight w:val="0"/>
      <w:marTop w:val="0"/>
      <w:marBottom w:val="0"/>
      <w:divBdr>
        <w:top w:val="none" w:sz="0" w:space="0" w:color="auto"/>
        <w:left w:val="none" w:sz="0" w:space="0" w:color="auto"/>
        <w:bottom w:val="none" w:sz="0" w:space="0" w:color="auto"/>
        <w:right w:val="none" w:sz="0" w:space="0" w:color="auto"/>
      </w:divBdr>
      <w:divsChild>
        <w:div w:id="209632215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Decomposers" TargetMode="External"/><Relationship Id="rId18" Type="http://schemas.openxmlformats.org/officeDocument/2006/relationships/header" Target="header1.xml"/><Relationship Id="rId26" Type="http://schemas.openxmlformats.org/officeDocument/2006/relationships/hyperlink" Target="https://en.wikipedia.org/wiki/Species_diversity" TargetMode="External"/><Relationship Id="rId39" Type="http://schemas.openxmlformats.org/officeDocument/2006/relationships/hyperlink" Target="https://en.wikipedia.org/wiki/Trait_(biology)" TargetMode="External"/><Relationship Id="rId21" Type="http://schemas.openxmlformats.org/officeDocument/2006/relationships/hyperlink" Target="https://en.wikipedia.org/wiki/Holistic" TargetMode="External"/><Relationship Id="rId34" Type="http://schemas.openxmlformats.org/officeDocument/2006/relationships/hyperlink" Target="https://en.wikipedia.org/wiki/Euclidean_space" TargetMode="External"/><Relationship Id="rId42" Type="http://schemas.openxmlformats.org/officeDocument/2006/relationships/hyperlink" Target="https://en.wikipedia.org/wiki/Competitive_exclusion_principle" TargetMode="External"/><Relationship Id="rId47" Type="http://schemas.openxmlformats.org/officeDocument/2006/relationships/image" Target="media/image2.gif"/><Relationship Id="rId50" Type="http://schemas.openxmlformats.org/officeDocument/2006/relationships/hyperlink" Target="https://en.wikipedia.org/wiki/Temperate_deciduous_forest" TargetMode="External"/><Relationship Id="rId55" Type="http://schemas.openxmlformats.org/officeDocument/2006/relationships/hyperlink" Target="https://en.wikipedia.org/wiki/Microorganism" TargetMode="External"/><Relationship Id="rId63" Type="http://schemas.openxmlformats.org/officeDocument/2006/relationships/diagramData" Target="diagrams/data1.xml"/><Relationship Id="rId68" Type="http://schemas.openxmlformats.org/officeDocument/2006/relationships/header" Target="header8.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n.wikipedia.org/wiki/Trophic_dynamics" TargetMode="External"/><Relationship Id="rId29" Type="http://schemas.openxmlformats.org/officeDocument/2006/relationships/hyperlink" Target="https://en.wikipedia.org/wiki/Ecosystem_servic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wikipedia.org/wiki/Primary_producers" TargetMode="External"/><Relationship Id="rId24" Type="http://schemas.openxmlformats.org/officeDocument/2006/relationships/hyperlink" Target="https://en.wikipedia.org/wiki/Evolution" TargetMode="External"/><Relationship Id="rId32" Type="http://schemas.openxmlformats.org/officeDocument/2006/relationships/hyperlink" Target="https://en.wikipedia.org/wiki/Animal_migration" TargetMode="External"/><Relationship Id="rId37" Type="http://schemas.openxmlformats.org/officeDocument/2006/relationships/hyperlink" Target="https://en.wikipedia.org/wiki/Biogeography" TargetMode="External"/><Relationship Id="rId40" Type="http://schemas.openxmlformats.org/officeDocument/2006/relationships/hyperlink" Target="https://en.wikipedia.org/wiki/Phenotype" TargetMode="External"/><Relationship Id="rId45" Type="http://schemas.openxmlformats.org/officeDocument/2006/relationships/image" Target="media/image1.png"/><Relationship Id="rId53" Type="http://schemas.openxmlformats.org/officeDocument/2006/relationships/hyperlink" Target="https://en.wikipedia.org/wiki/Hot_desert" TargetMode="External"/><Relationship Id="rId58" Type="http://schemas.openxmlformats.org/officeDocument/2006/relationships/hyperlink" Target="https://en.wikipedia.org/wiki/Life_history_theory" TargetMode="External"/><Relationship Id="rId66" Type="http://schemas.openxmlformats.org/officeDocument/2006/relationships/diagramColors" Target="diagrams/colors1.xml"/><Relationship Id="rId5" Type="http://schemas.openxmlformats.org/officeDocument/2006/relationships/settings" Target="settings.xml"/><Relationship Id="rId15" Type="http://schemas.openxmlformats.org/officeDocument/2006/relationships/hyperlink" Target="https://en.wikipedia.org/wiki/Primary_consumers" TargetMode="External"/><Relationship Id="rId23" Type="http://schemas.openxmlformats.org/officeDocument/2006/relationships/hyperlink" Target="https://en.wikipedia.org/wiki/Biodiversity" TargetMode="External"/><Relationship Id="rId28" Type="http://schemas.openxmlformats.org/officeDocument/2006/relationships/hyperlink" Target="https://en.wikipedia.org/wiki/Genetic_diversity" TargetMode="External"/><Relationship Id="rId36" Type="http://schemas.openxmlformats.org/officeDocument/2006/relationships/header" Target="header4.xml"/><Relationship Id="rId49" Type="http://schemas.openxmlformats.org/officeDocument/2006/relationships/hyperlink" Target="https://en.wikipedia.org/wiki/Temperate_broadleaf_and_mixed_forest" TargetMode="External"/><Relationship Id="rId57" Type="http://schemas.openxmlformats.org/officeDocument/2006/relationships/header" Target="header6.xml"/><Relationship Id="rId61" Type="http://schemas.openxmlformats.org/officeDocument/2006/relationships/hyperlink" Target="https://en.wikipedia.org/wiki/Evolutionary_ecology" TargetMode="External"/><Relationship Id="rId10" Type="http://schemas.openxmlformats.org/officeDocument/2006/relationships/hyperlink" Target="https://en.wikipedia.org/wiki/Relative_species_abundance" TargetMode="External"/><Relationship Id="rId19" Type="http://schemas.openxmlformats.org/officeDocument/2006/relationships/header" Target="header2.xml"/><Relationship Id="rId31" Type="http://schemas.openxmlformats.org/officeDocument/2006/relationships/hyperlink" Target="https://en.wikipedia.org/wiki/Ecosystem_services" TargetMode="External"/><Relationship Id="rId44" Type="http://schemas.openxmlformats.org/officeDocument/2006/relationships/header" Target="header5.xml"/><Relationship Id="rId52" Type="http://schemas.openxmlformats.org/officeDocument/2006/relationships/hyperlink" Target="https://en.wikipedia.org/wiki/Tundra" TargetMode="External"/><Relationship Id="rId60" Type="http://schemas.openxmlformats.org/officeDocument/2006/relationships/hyperlink" Target="https://en.wikipedia.org/wiki/Metabolic_theory_of_ecology" TargetMode="External"/><Relationship Id="rId65" Type="http://schemas.openxmlformats.org/officeDocument/2006/relationships/diagramQuickStyle" Target="diagrams/quickStyle1.xml"/><Relationship Id="rId4" Type="http://schemas.openxmlformats.org/officeDocument/2006/relationships/styles" Target="styles.xml"/><Relationship Id="rId9" Type="http://schemas.openxmlformats.org/officeDocument/2006/relationships/hyperlink" Target="https://en.wikipedia.org/wiki/Boreal_ecosystem" TargetMode="External"/><Relationship Id="rId14" Type="http://schemas.openxmlformats.org/officeDocument/2006/relationships/hyperlink" Target="https://en.wikipedia.org/wiki/Chemosynthesis" TargetMode="External"/><Relationship Id="rId22" Type="http://schemas.openxmlformats.org/officeDocument/2006/relationships/hyperlink" Target="https://en.wikipedia.org/wiki/Complex_systems" TargetMode="External"/><Relationship Id="rId27" Type="http://schemas.openxmlformats.org/officeDocument/2006/relationships/hyperlink" Target="https://en.wikipedia.org/wiki/Ecosystem_diversity" TargetMode="External"/><Relationship Id="rId30" Type="http://schemas.openxmlformats.org/officeDocument/2006/relationships/hyperlink" Target="https://en.wikipedia.org/wiki/Natural_capital" TargetMode="External"/><Relationship Id="rId35" Type="http://schemas.openxmlformats.org/officeDocument/2006/relationships/hyperlink" Target="https://en.wikipedia.org/wiki/N-dimensional_space" TargetMode="External"/><Relationship Id="rId43" Type="http://schemas.openxmlformats.org/officeDocument/2006/relationships/hyperlink" Target="https://en.wikipedia.org/wiki/Resource_(biology)" TargetMode="External"/><Relationship Id="rId48" Type="http://schemas.openxmlformats.org/officeDocument/2006/relationships/hyperlink" Target="https://en.wikipedia.org/wiki/Tropical_rainforest" TargetMode="External"/><Relationship Id="rId56" Type="http://schemas.openxmlformats.org/officeDocument/2006/relationships/hyperlink" Target="https://en.wikipedia.org/wiki/Molecular_genetics" TargetMode="External"/><Relationship Id="rId64" Type="http://schemas.openxmlformats.org/officeDocument/2006/relationships/diagramLayout" Target="diagrams/layout1.xml"/><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en.wikipedia.org/wiki/Taiga" TargetMode="External"/><Relationship Id="rId3" Type="http://schemas.openxmlformats.org/officeDocument/2006/relationships/numbering" Target="numbering.xml"/><Relationship Id="rId12" Type="http://schemas.openxmlformats.org/officeDocument/2006/relationships/hyperlink" Target="https://en.wikipedia.org/wiki/Consumer" TargetMode="External"/><Relationship Id="rId17" Type="http://schemas.openxmlformats.org/officeDocument/2006/relationships/hyperlink" Target="https://en.wikipedia.org/wiki/Ecology" TargetMode="External"/><Relationship Id="rId25" Type="http://schemas.openxmlformats.org/officeDocument/2006/relationships/header" Target="header3.xml"/><Relationship Id="rId33" Type="http://schemas.openxmlformats.org/officeDocument/2006/relationships/hyperlink" Target="https://en.wikipedia.org/wiki/G._Evelyn_Hutchinson" TargetMode="External"/><Relationship Id="rId38" Type="http://schemas.openxmlformats.org/officeDocument/2006/relationships/hyperlink" Target="https://en.wikipedia.org/wiki/Range_(biology)" TargetMode="External"/><Relationship Id="rId46" Type="http://schemas.openxmlformats.org/officeDocument/2006/relationships/hyperlink" Target="https://en.wikipedia.org/wiki/Biome" TargetMode="External"/><Relationship Id="rId59" Type="http://schemas.openxmlformats.org/officeDocument/2006/relationships/hyperlink" Target="https://en.wikipedia.org/wiki/Metabolic_theory_of_ecology" TargetMode="External"/><Relationship Id="rId67" Type="http://schemas.microsoft.com/office/2007/relationships/diagramDrawing" Target="diagrams/drawing1.xml"/><Relationship Id="rId20" Type="http://schemas.openxmlformats.org/officeDocument/2006/relationships/footer" Target="footer1.xml"/><Relationship Id="rId41" Type="http://schemas.openxmlformats.org/officeDocument/2006/relationships/hyperlink" Target="https://en.wikipedia.org/wiki/Phenotypic_trait" TargetMode="External"/><Relationship Id="rId54" Type="http://schemas.openxmlformats.org/officeDocument/2006/relationships/hyperlink" Target="https://en.wikipedia.org/wiki/Polar_desert" TargetMode="External"/><Relationship Id="rId62" Type="http://schemas.openxmlformats.org/officeDocument/2006/relationships/header" Target="header7.xml"/><Relationship Id="rId70"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B00004-7AF1-4E5C-B9BF-23F604088444}"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l-GR"/>
        </a:p>
      </dgm:t>
    </dgm:pt>
    <dgm:pt modelId="{5960627C-C40E-4BEE-BADA-BCB6D4829AF8}">
      <dgm:prSet phldrT="[Κείμενο]"/>
      <dgm:spPr/>
      <dgm:t>
        <a:bodyPr/>
        <a:lstStyle/>
        <a:p>
          <a:r>
            <a:rPr lang="el-GR"/>
            <a:t>Παύλος-Γιώτα</a:t>
          </a:r>
        </a:p>
      </dgm:t>
    </dgm:pt>
    <dgm:pt modelId="{E60D8585-061F-45DE-BA70-939C2826FE9E}" type="parTrans" cxnId="{68E32126-FA1F-4FA6-92C2-A1C00388A84F}">
      <dgm:prSet/>
      <dgm:spPr/>
      <dgm:t>
        <a:bodyPr/>
        <a:lstStyle/>
        <a:p>
          <a:endParaRPr lang="el-GR"/>
        </a:p>
      </dgm:t>
    </dgm:pt>
    <dgm:pt modelId="{55E36D84-08FE-4CA7-8076-B34C6DE0D770}" type="sibTrans" cxnId="{68E32126-FA1F-4FA6-92C2-A1C00388A84F}">
      <dgm:prSet/>
      <dgm:spPr/>
      <dgm:t>
        <a:bodyPr/>
        <a:lstStyle/>
        <a:p>
          <a:endParaRPr lang="el-GR"/>
        </a:p>
      </dgm:t>
    </dgm:pt>
    <dgm:pt modelId="{8D73012D-E58C-4043-9604-CB8344018543}">
      <dgm:prSet phldrT="[Κείμενο]"/>
      <dgm:spPr/>
      <dgm:t>
        <a:bodyPr/>
        <a:lstStyle/>
        <a:p>
          <a:r>
            <a:rPr lang="el-GR"/>
            <a:t>Κορίνα-Γιώργος</a:t>
          </a:r>
        </a:p>
      </dgm:t>
    </dgm:pt>
    <dgm:pt modelId="{409296F3-EC62-4116-9FFD-CDD33D7F2714}" type="parTrans" cxnId="{FF0DB6E5-80AF-475E-B771-2C23CD097898}">
      <dgm:prSet/>
      <dgm:spPr/>
      <dgm:t>
        <a:bodyPr/>
        <a:lstStyle/>
        <a:p>
          <a:endParaRPr lang="el-GR"/>
        </a:p>
      </dgm:t>
    </dgm:pt>
    <dgm:pt modelId="{0E1C601D-4D8E-4048-8358-97490CBEF363}" type="sibTrans" cxnId="{FF0DB6E5-80AF-475E-B771-2C23CD097898}">
      <dgm:prSet/>
      <dgm:spPr/>
      <dgm:t>
        <a:bodyPr/>
        <a:lstStyle/>
        <a:p>
          <a:endParaRPr lang="el-GR"/>
        </a:p>
      </dgm:t>
    </dgm:pt>
    <dgm:pt modelId="{151170AA-E89F-4FAC-92F8-1292E4D26E8F}">
      <dgm:prSet phldrT="[Κείμενο]"/>
      <dgm:spPr/>
      <dgm:t>
        <a:bodyPr/>
        <a:lstStyle/>
        <a:p>
          <a:r>
            <a:rPr lang="el-GR"/>
            <a:t>Στράτος</a:t>
          </a:r>
        </a:p>
      </dgm:t>
    </dgm:pt>
    <dgm:pt modelId="{D52AA327-8FE5-4660-85B8-E0498E0C1D8C}" type="parTrans" cxnId="{329B8082-07A0-45F4-B623-E09C5F1B5033}">
      <dgm:prSet/>
      <dgm:spPr/>
      <dgm:t>
        <a:bodyPr/>
        <a:lstStyle/>
        <a:p>
          <a:endParaRPr lang="el-GR"/>
        </a:p>
      </dgm:t>
    </dgm:pt>
    <dgm:pt modelId="{81A88104-7D1E-4882-9152-3D1118198F30}" type="sibTrans" cxnId="{329B8082-07A0-45F4-B623-E09C5F1B5033}">
      <dgm:prSet/>
      <dgm:spPr/>
      <dgm:t>
        <a:bodyPr/>
        <a:lstStyle/>
        <a:p>
          <a:endParaRPr lang="el-GR"/>
        </a:p>
      </dgm:t>
    </dgm:pt>
    <dgm:pt modelId="{6AA46830-DC40-41DB-A3F4-50C162021AC7}">
      <dgm:prSet phldrT="[Κείμενο]" phldr="1"/>
      <dgm:spPr/>
      <dgm:t>
        <a:bodyPr/>
        <a:lstStyle/>
        <a:p>
          <a:endParaRPr lang="el-GR"/>
        </a:p>
      </dgm:t>
    </dgm:pt>
    <dgm:pt modelId="{BC426947-8A91-43A1-96D2-468A34611142}" type="parTrans" cxnId="{F4D8AFA9-5CC9-4B47-9811-46224FD3ED30}">
      <dgm:prSet/>
      <dgm:spPr/>
      <dgm:t>
        <a:bodyPr/>
        <a:lstStyle/>
        <a:p>
          <a:endParaRPr lang="el-GR"/>
        </a:p>
      </dgm:t>
    </dgm:pt>
    <dgm:pt modelId="{1AB75F62-6838-494F-955F-A4AE0AD175DA}" type="sibTrans" cxnId="{F4D8AFA9-5CC9-4B47-9811-46224FD3ED30}">
      <dgm:prSet/>
      <dgm:spPr/>
      <dgm:t>
        <a:bodyPr/>
        <a:lstStyle/>
        <a:p>
          <a:endParaRPr lang="el-GR"/>
        </a:p>
      </dgm:t>
    </dgm:pt>
    <dgm:pt modelId="{EC569DB0-5C63-4F39-A4FB-EC4672FDDCDC}">
      <dgm:prSet phldrT="[Κείμενο]" phldr="1"/>
      <dgm:spPr/>
      <dgm:t>
        <a:bodyPr/>
        <a:lstStyle/>
        <a:p>
          <a:endParaRPr lang="el-GR"/>
        </a:p>
      </dgm:t>
    </dgm:pt>
    <dgm:pt modelId="{A5AA252E-ED8C-4014-9676-058928BE187B}" type="parTrans" cxnId="{43A28CFA-F72F-4A58-AC79-4AF322675BEB}">
      <dgm:prSet/>
      <dgm:spPr/>
      <dgm:t>
        <a:bodyPr/>
        <a:lstStyle/>
        <a:p>
          <a:endParaRPr lang="el-GR"/>
        </a:p>
      </dgm:t>
    </dgm:pt>
    <dgm:pt modelId="{9766EF07-00DF-473C-BC26-6EF0F7449A7E}" type="sibTrans" cxnId="{43A28CFA-F72F-4A58-AC79-4AF322675BEB}">
      <dgm:prSet/>
      <dgm:spPr/>
      <dgm:t>
        <a:bodyPr/>
        <a:lstStyle/>
        <a:p>
          <a:endParaRPr lang="el-GR"/>
        </a:p>
      </dgm:t>
    </dgm:pt>
    <dgm:pt modelId="{8AF502A4-10C5-4341-9F82-ADB703EC7B05}">
      <dgm:prSet phldrT="[Κείμενο]" phldr="1"/>
      <dgm:spPr/>
      <dgm:t>
        <a:bodyPr/>
        <a:lstStyle/>
        <a:p>
          <a:endParaRPr lang="el-GR"/>
        </a:p>
      </dgm:t>
    </dgm:pt>
    <dgm:pt modelId="{7DC2A65E-A1C3-402C-9B6C-13466DF74BC9}" type="parTrans" cxnId="{9651944E-382D-4683-9C6D-02E249E6F9B5}">
      <dgm:prSet/>
      <dgm:spPr/>
      <dgm:t>
        <a:bodyPr/>
        <a:lstStyle/>
        <a:p>
          <a:endParaRPr lang="el-GR"/>
        </a:p>
      </dgm:t>
    </dgm:pt>
    <dgm:pt modelId="{3C0D6A37-0717-40DA-BFB0-0EF4F9661800}" type="sibTrans" cxnId="{9651944E-382D-4683-9C6D-02E249E6F9B5}">
      <dgm:prSet/>
      <dgm:spPr/>
      <dgm:t>
        <a:bodyPr/>
        <a:lstStyle/>
        <a:p>
          <a:endParaRPr lang="el-GR"/>
        </a:p>
      </dgm:t>
    </dgm:pt>
    <dgm:pt modelId="{F244E0A1-FDC3-449E-908A-BA6D078EAD92}">
      <dgm:prSet phldrT="[Κείμενο]"/>
      <dgm:spPr/>
      <dgm:t>
        <a:bodyPr/>
        <a:lstStyle/>
        <a:p>
          <a:r>
            <a:rPr lang="el-GR"/>
            <a:t>Παύλος</a:t>
          </a:r>
        </a:p>
      </dgm:t>
    </dgm:pt>
    <dgm:pt modelId="{8B17A04D-5316-4257-8197-701CB5E8E4F7}" type="sibTrans" cxnId="{5EB320D9-7860-42D7-948A-991B219BB3A5}">
      <dgm:prSet/>
      <dgm:spPr/>
      <dgm:t>
        <a:bodyPr/>
        <a:lstStyle/>
        <a:p>
          <a:endParaRPr lang="el-GR"/>
        </a:p>
      </dgm:t>
    </dgm:pt>
    <dgm:pt modelId="{132D670F-B817-417B-A417-28690FCB2538}" type="parTrans" cxnId="{5EB320D9-7860-42D7-948A-991B219BB3A5}">
      <dgm:prSet/>
      <dgm:spPr/>
      <dgm:t>
        <a:bodyPr/>
        <a:lstStyle/>
        <a:p>
          <a:endParaRPr lang="el-GR"/>
        </a:p>
      </dgm:t>
    </dgm:pt>
    <dgm:pt modelId="{E553D1C3-4912-4460-9C68-21AF89911AD7}" type="pres">
      <dgm:prSet presAssocID="{D1B00004-7AF1-4E5C-B9BF-23F604088444}" presName="mainComposite" presStyleCnt="0">
        <dgm:presLayoutVars>
          <dgm:chPref val="1"/>
          <dgm:dir/>
          <dgm:animOne val="branch"/>
          <dgm:animLvl val="lvl"/>
          <dgm:resizeHandles val="exact"/>
        </dgm:presLayoutVars>
      </dgm:prSet>
      <dgm:spPr/>
      <dgm:t>
        <a:bodyPr/>
        <a:lstStyle/>
        <a:p>
          <a:endParaRPr lang="el-GR"/>
        </a:p>
      </dgm:t>
    </dgm:pt>
    <dgm:pt modelId="{F5D94582-27D1-4737-BDB5-7334F52D1D36}" type="pres">
      <dgm:prSet presAssocID="{D1B00004-7AF1-4E5C-B9BF-23F604088444}" presName="hierFlow" presStyleCnt="0"/>
      <dgm:spPr/>
    </dgm:pt>
    <dgm:pt modelId="{F6A6AA3E-7965-4AA3-AE1A-3429C9CE6C84}" type="pres">
      <dgm:prSet presAssocID="{D1B00004-7AF1-4E5C-B9BF-23F604088444}" presName="firstBuf" presStyleCnt="0"/>
      <dgm:spPr/>
    </dgm:pt>
    <dgm:pt modelId="{6ACC1BC8-9845-47DB-BEB1-00D7FD674C0E}" type="pres">
      <dgm:prSet presAssocID="{D1B00004-7AF1-4E5C-B9BF-23F604088444}" presName="hierChild1" presStyleCnt="0">
        <dgm:presLayoutVars>
          <dgm:chPref val="1"/>
          <dgm:animOne val="branch"/>
          <dgm:animLvl val="lvl"/>
        </dgm:presLayoutVars>
      </dgm:prSet>
      <dgm:spPr/>
    </dgm:pt>
    <dgm:pt modelId="{CCD72CC0-63CF-42DD-9050-8D4A03A3A2AD}" type="pres">
      <dgm:prSet presAssocID="{5960627C-C40E-4BEE-BADA-BCB6D4829AF8}" presName="Name14" presStyleCnt="0"/>
      <dgm:spPr/>
    </dgm:pt>
    <dgm:pt modelId="{D312408D-5A9A-4FE6-8961-622F8D0C6503}" type="pres">
      <dgm:prSet presAssocID="{5960627C-C40E-4BEE-BADA-BCB6D4829AF8}" presName="level1Shape" presStyleLbl="node0" presStyleIdx="0" presStyleCnt="1">
        <dgm:presLayoutVars>
          <dgm:chPref val="3"/>
        </dgm:presLayoutVars>
      </dgm:prSet>
      <dgm:spPr/>
      <dgm:t>
        <a:bodyPr/>
        <a:lstStyle/>
        <a:p>
          <a:endParaRPr lang="el-GR"/>
        </a:p>
      </dgm:t>
    </dgm:pt>
    <dgm:pt modelId="{C38BA951-DAA8-44E4-BA6C-F29F65CF2542}" type="pres">
      <dgm:prSet presAssocID="{5960627C-C40E-4BEE-BADA-BCB6D4829AF8}" presName="hierChild2" presStyleCnt="0"/>
      <dgm:spPr/>
    </dgm:pt>
    <dgm:pt modelId="{1F8BB31C-102F-4E96-8043-D026ACD9FAAE}" type="pres">
      <dgm:prSet presAssocID="{409296F3-EC62-4116-9FFD-CDD33D7F2714}" presName="Name19" presStyleLbl="parChTrans1D2" presStyleIdx="0" presStyleCnt="2"/>
      <dgm:spPr/>
      <dgm:t>
        <a:bodyPr/>
        <a:lstStyle/>
        <a:p>
          <a:endParaRPr lang="el-GR"/>
        </a:p>
      </dgm:t>
    </dgm:pt>
    <dgm:pt modelId="{E14FF579-4AAB-4049-B8B8-BFD5230AC297}" type="pres">
      <dgm:prSet presAssocID="{8D73012D-E58C-4043-9604-CB8344018543}" presName="Name21" presStyleCnt="0"/>
      <dgm:spPr/>
    </dgm:pt>
    <dgm:pt modelId="{F60AADC6-CCBF-4B82-BD84-045A48828682}" type="pres">
      <dgm:prSet presAssocID="{8D73012D-E58C-4043-9604-CB8344018543}" presName="level2Shape" presStyleLbl="node2" presStyleIdx="0" presStyleCnt="2"/>
      <dgm:spPr/>
      <dgm:t>
        <a:bodyPr/>
        <a:lstStyle/>
        <a:p>
          <a:endParaRPr lang="el-GR"/>
        </a:p>
      </dgm:t>
    </dgm:pt>
    <dgm:pt modelId="{AD8A088D-E3C0-4F27-BC43-B576F71E8A7B}" type="pres">
      <dgm:prSet presAssocID="{8D73012D-E58C-4043-9604-CB8344018543}" presName="hierChild3" presStyleCnt="0"/>
      <dgm:spPr/>
    </dgm:pt>
    <dgm:pt modelId="{439DD4CA-4204-4CE7-8FBB-D4424A6180F2}" type="pres">
      <dgm:prSet presAssocID="{132D670F-B817-417B-A417-28690FCB2538}" presName="Name19" presStyleLbl="parChTrans1D3" presStyleIdx="0" presStyleCnt="1"/>
      <dgm:spPr/>
      <dgm:t>
        <a:bodyPr/>
        <a:lstStyle/>
        <a:p>
          <a:endParaRPr lang="el-GR"/>
        </a:p>
      </dgm:t>
    </dgm:pt>
    <dgm:pt modelId="{22312848-4F56-461D-8FFF-2BD92A721562}" type="pres">
      <dgm:prSet presAssocID="{F244E0A1-FDC3-449E-908A-BA6D078EAD92}" presName="Name21" presStyleCnt="0"/>
      <dgm:spPr/>
    </dgm:pt>
    <dgm:pt modelId="{3714A031-E8F5-4B93-B461-D4604D8345F8}" type="pres">
      <dgm:prSet presAssocID="{F244E0A1-FDC3-449E-908A-BA6D078EAD92}" presName="level2Shape" presStyleLbl="node3" presStyleIdx="0" presStyleCnt="1"/>
      <dgm:spPr/>
      <dgm:t>
        <a:bodyPr/>
        <a:lstStyle/>
        <a:p>
          <a:endParaRPr lang="el-GR"/>
        </a:p>
      </dgm:t>
    </dgm:pt>
    <dgm:pt modelId="{2313648E-8AA2-40FE-A905-850CD2836BE3}" type="pres">
      <dgm:prSet presAssocID="{F244E0A1-FDC3-449E-908A-BA6D078EAD92}" presName="hierChild3" presStyleCnt="0"/>
      <dgm:spPr/>
    </dgm:pt>
    <dgm:pt modelId="{58CA1986-CDD7-4A71-8DE7-BD2D349686AE}" type="pres">
      <dgm:prSet presAssocID="{D52AA327-8FE5-4660-85B8-E0498E0C1D8C}" presName="Name19" presStyleLbl="parChTrans1D2" presStyleIdx="1" presStyleCnt="2"/>
      <dgm:spPr/>
      <dgm:t>
        <a:bodyPr/>
        <a:lstStyle/>
        <a:p>
          <a:endParaRPr lang="el-GR"/>
        </a:p>
      </dgm:t>
    </dgm:pt>
    <dgm:pt modelId="{DABE3624-D151-405F-A940-A2A290FE6F9A}" type="pres">
      <dgm:prSet presAssocID="{151170AA-E89F-4FAC-92F8-1292E4D26E8F}" presName="Name21" presStyleCnt="0"/>
      <dgm:spPr/>
    </dgm:pt>
    <dgm:pt modelId="{1384FC72-BC48-4B2B-AF1B-CE1F98B141B8}" type="pres">
      <dgm:prSet presAssocID="{151170AA-E89F-4FAC-92F8-1292E4D26E8F}" presName="level2Shape" presStyleLbl="node2" presStyleIdx="1" presStyleCnt="2"/>
      <dgm:spPr/>
      <dgm:t>
        <a:bodyPr/>
        <a:lstStyle/>
        <a:p>
          <a:endParaRPr lang="el-GR"/>
        </a:p>
      </dgm:t>
    </dgm:pt>
    <dgm:pt modelId="{509277F4-BA20-4742-A630-32BC1A624714}" type="pres">
      <dgm:prSet presAssocID="{151170AA-E89F-4FAC-92F8-1292E4D26E8F}" presName="hierChild3" presStyleCnt="0"/>
      <dgm:spPr/>
    </dgm:pt>
    <dgm:pt modelId="{2140C14B-F042-49CE-8E32-B9E5BC715954}" type="pres">
      <dgm:prSet presAssocID="{D1B00004-7AF1-4E5C-B9BF-23F604088444}" presName="bgShapesFlow" presStyleCnt="0"/>
      <dgm:spPr/>
    </dgm:pt>
    <dgm:pt modelId="{D3A0AD14-C00D-4476-852B-648BE7F7F9B2}" type="pres">
      <dgm:prSet presAssocID="{6AA46830-DC40-41DB-A3F4-50C162021AC7}" presName="rectComp" presStyleCnt="0"/>
      <dgm:spPr/>
    </dgm:pt>
    <dgm:pt modelId="{03206962-D909-44D8-B978-598C64004A19}" type="pres">
      <dgm:prSet presAssocID="{6AA46830-DC40-41DB-A3F4-50C162021AC7}" presName="bgRect" presStyleLbl="bgShp" presStyleIdx="0" presStyleCnt="3"/>
      <dgm:spPr/>
      <dgm:t>
        <a:bodyPr/>
        <a:lstStyle/>
        <a:p>
          <a:endParaRPr lang="el-GR"/>
        </a:p>
      </dgm:t>
    </dgm:pt>
    <dgm:pt modelId="{F82AC86C-6206-41A6-892F-9D1042C159AE}" type="pres">
      <dgm:prSet presAssocID="{6AA46830-DC40-41DB-A3F4-50C162021AC7}" presName="bgRectTx" presStyleLbl="bgShp" presStyleIdx="0" presStyleCnt="3">
        <dgm:presLayoutVars>
          <dgm:bulletEnabled val="1"/>
        </dgm:presLayoutVars>
      </dgm:prSet>
      <dgm:spPr/>
      <dgm:t>
        <a:bodyPr/>
        <a:lstStyle/>
        <a:p>
          <a:endParaRPr lang="el-GR"/>
        </a:p>
      </dgm:t>
    </dgm:pt>
    <dgm:pt modelId="{C28978A0-378A-430D-99AF-1CF255FE68A0}" type="pres">
      <dgm:prSet presAssocID="{6AA46830-DC40-41DB-A3F4-50C162021AC7}" presName="spComp" presStyleCnt="0"/>
      <dgm:spPr/>
    </dgm:pt>
    <dgm:pt modelId="{52B627D8-0A0F-487F-A6F5-9160812F7C5A}" type="pres">
      <dgm:prSet presAssocID="{6AA46830-DC40-41DB-A3F4-50C162021AC7}" presName="vSp" presStyleCnt="0"/>
      <dgm:spPr/>
    </dgm:pt>
    <dgm:pt modelId="{1451BBF2-5B3E-456B-BF13-9F6A830D7418}" type="pres">
      <dgm:prSet presAssocID="{EC569DB0-5C63-4F39-A4FB-EC4672FDDCDC}" presName="rectComp" presStyleCnt="0"/>
      <dgm:spPr/>
    </dgm:pt>
    <dgm:pt modelId="{23B7A2AC-DB3B-4A1E-BB8A-533875CE0F0E}" type="pres">
      <dgm:prSet presAssocID="{EC569DB0-5C63-4F39-A4FB-EC4672FDDCDC}" presName="bgRect" presStyleLbl="bgShp" presStyleIdx="1" presStyleCnt="3"/>
      <dgm:spPr/>
      <dgm:t>
        <a:bodyPr/>
        <a:lstStyle/>
        <a:p>
          <a:endParaRPr lang="el-GR"/>
        </a:p>
      </dgm:t>
    </dgm:pt>
    <dgm:pt modelId="{94F97996-B44E-4B26-861C-ED324AA21712}" type="pres">
      <dgm:prSet presAssocID="{EC569DB0-5C63-4F39-A4FB-EC4672FDDCDC}" presName="bgRectTx" presStyleLbl="bgShp" presStyleIdx="1" presStyleCnt="3">
        <dgm:presLayoutVars>
          <dgm:bulletEnabled val="1"/>
        </dgm:presLayoutVars>
      </dgm:prSet>
      <dgm:spPr/>
      <dgm:t>
        <a:bodyPr/>
        <a:lstStyle/>
        <a:p>
          <a:endParaRPr lang="el-GR"/>
        </a:p>
      </dgm:t>
    </dgm:pt>
    <dgm:pt modelId="{41165985-4BD8-4B90-968E-400D7DABF1BA}" type="pres">
      <dgm:prSet presAssocID="{EC569DB0-5C63-4F39-A4FB-EC4672FDDCDC}" presName="spComp" presStyleCnt="0"/>
      <dgm:spPr/>
    </dgm:pt>
    <dgm:pt modelId="{8E83C8C5-0EAC-4B7E-B5B4-94F059242EBB}" type="pres">
      <dgm:prSet presAssocID="{EC569DB0-5C63-4F39-A4FB-EC4672FDDCDC}" presName="vSp" presStyleCnt="0"/>
      <dgm:spPr/>
    </dgm:pt>
    <dgm:pt modelId="{C6F77876-D7B3-4C38-AD90-45B3C966AA3D}" type="pres">
      <dgm:prSet presAssocID="{8AF502A4-10C5-4341-9F82-ADB703EC7B05}" presName="rectComp" presStyleCnt="0"/>
      <dgm:spPr/>
    </dgm:pt>
    <dgm:pt modelId="{10669779-E575-46A2-9F75-92535AC59C66}" type="pres">
      <dgm:prSet presAssocID="{8AF502A4-10C5-4341-9F82-ADB703EC7B05}" presName="bgRect" presStyleLbl="bgShp" presStyleIdx="2" presStyleCnt="3"/>
      <dgm:spPr/>
      <dgm:t>
        <a:bodyPr/>
        <a:lstStyle/>
        <a:p>
          <a:endParaRPr lang="el-GR"/>
        </a:p>
      </dgm:t>
    </dgm:pt>
    <dgm:pt modelId="{8E1AA471-46B7-49F9-A307-453B5D485621}" type="pres">
      <dgm:prSet presAssocID="{8AF502A4-10C5-4341-9F82-ADB703EC7B05}" presName="bgRectTx" presStyleLbl="bgShp" presStyleIdx="2" presStyleCnt="3">
        <dgm:presLayoutVars>
          <dgm:bulletEnabled val="1"/>
        </dgm:presLayoutVars>
      </dgm:prSet>
      <dgm:spPr/>
      <dgm:t>
        <a:bodyPr/>
        <a:lstStyle/>
        <a:p>
          <a:endParaRPr lang="el-GR"/>
        </a:p>
      </dgm:t>
    </dgm:pt>
  </dgm:ptLst>
  <dgm:cxnLst>
    <dgm:cxn modelId="{C2D9CD84-AFB0-43EB-935A-AE32B5CA3BC2}" type="presOf" srcId="{132D670F-B817-417B-A417-28690FCB2538}" destId="{439DD4CA-4204-4CE7-8FBB-D4424A6180F2}" srcOrd="0" destOrd="0" presId="urn:microsoft.com/office/officeart/2005/8/layout/hierarchy6"/>
    <dgm:cxn modelId="{1457E701-8906-4F62-BC44-BFA7171DD9DA}" type="presOf" srcId="{6AA46830-DC40-41DB-A3F4-50C162021AC7}" destId="{F82AC86C-6206-41A6-892F-9D1042C159AE}" srcOrd="1" destOrd="0" presId="urn:microsoft.com/office/officeart/2005/8/layout/hierarchy6"/>
    <dgm:cxn modelId="{5CF99483-B535-4AD9-BCB8-8DC86F810E26}" type="presOf" srcId="{EC569DB0-5C63-4F39-A4FB-EC4672FDDCDC}" destId="{23B7A2AC-DB3B-4A1E-BB8A-533875CE0F0E}" srcOrd="0" destOrd="0" presId="urn:microsoft.com/office/officeart/2005/8/layout/hierarchy6"/>
    <dgm:cxn modelId="{329B8082-07A0-45F4-B623-E09C5F1B5033}" srcId="{5960627C-C40E-4BEE-BADA-BCB6D4829AF8}" destId="{151170AA-E89F-4FAC-92F8-1292E4D26E8F}" srcOrd="1" destOrd="0" parTransId="{D52AA327-8FE5-4660-85B8-E0498E0C1D8C}" sibTransId="{81A88104-7D1E-4882-9152-3D1118198F30}"/>
    <dgm:cxn modelId="{96B412A8-F129-4634-B6A1-5934DA47C296}" type="presOf" srcId="{F244E0A1-FDC3-449E-908A-BA6D078EAD92}" destId="{3714A031-E8F5-4B93-B461-D4604D8345F8}" srcOrd="0" destOrd="0" presId="urn:microsoft.com/office/officeart/2005/8/layout/hierarchy6"/>
    <dgm:cxn modelId="{F82AA131-A039-4EB9-801A-D6C0280AFA50}" type="presOf" srcId="{409296F3-EC62-4116-9FFD-CDD33D7F2714}" destId="{1F8BB31C-102F-4E96-8043-D026ACD9FAAE}" srcOrd="0" destOrd="0" presId="urn:microsoft.com/office/officeart/2005/8/layout/hierarchy6"/>
    <dgm:cxn modelId="{3EBBF774-B8A6-43B4-AA61-7E99D8EF9C99}" type="presOf" srcId="{151170AA-E89F-4FAC-92F8-1292E4D26E8F}" destId="{1384FC72-BC48-4B2B-AF1B-CE1F98B141B8}" srcOrd="0" destOrd="0" presId="urn:microsoft.com/office/officeart/2005/8/layout/hierarchy6"/>
    <dgm:cxn modelId="{CA819D62-12D6-4B82-B7A2-CB82CA3D8FF6}" type="presOf" srcId="{5960627C-C40E-4BEE-BADA-BCB6D4829AF8}" destId="{D312408D-5A9A-4FE6-8961-622F8D0C6503}" srcOrd="0" destOrd="0" presId="urn:microsoft.com/office/officeart/2005/8/layout/hierarchy6"/>
    <dgm:cxn modelId="{D8F20E2B-A527-4D4B-A928-F6DE9B81F797}" type="presOf" srcId="{D1B00004-7AF1-4E5C-B9BF-23F604088444}" destId="{E553D1C3-4912-4460-9C68-21AF89911AD7}" srcOrd="0" destOrd="0" presId="urn:microsoft.com/office/officeart/2005/8/layout/hierarchy6"/>
    <dgm:cxn modelId="{F4D8AFA9-5CC9-4B47-9811-46224FD3ED30}" srcId="{D1B00004-7AF1-4E5C-B9BF-23F604088444}" destId="{6AA46830-DC40-41DB-A3F4-50C162021AC7}" srcOrd="1" destOrd="0" parTransId="{BC426947-8A91-43A1-96D2-468A34611142}" sibTransId="{1AB75F62-6838-494F-955F-A4AE0AD175DA}"/>
    <dgm:cxn modelId="{62D97D63-41E2-44F4-B4CB-4B095FD9BEDE}" type="presOf" srcId="{8AF502A4-10C5-4341-9F82-ADB703EC7B05}" destId="{8E1AA471-46B7-49F9-A307-453B5D485621}" srcOrd="1" destOrd="0" presId="urn:microsoft.com/office/officeart/2005/8/layout/hierarchy6"/>
    <dgm:cxn modelId="{B9E0028A-B6DC-4D52-8DC8-BEB919AEDC39}" type="presOf" srcId="{6AA46830-DC40-41DB-A3F4-50C162021AC7}" destId="{03206962-D909-44D8-B978-598C64004A19}" srcOrd="0" destOrd="0" presId="urn:microsoft.com/office/officeart/2005/8/layout/hierarchy6"/>
    <dgm:cxn modelId="{C8D3C9B9-E0D2-493D-9635-FA317F30DBB7}" type="presOf" srcId="{D52AA327-8FE5-4660-85B8-E0498E0C1D8C}" destId="{58CA1986-CDD7-4A71-8DE7-BD2D349686AE}" srcOrd="0" destOrd="0" presId="urn:microsoft.com/office/officeart/2005/8/layout/hierarchy6"/>
    <dgm:cxn modelId="{68E32126-FA1F-4FA6-92C2-A1C00388A84F}" srcId="{D1B00004-7AF1-4E5C-B9BF-23F604088444}" destId="{5960627C-C40E-4BEE-BADA-BCB6D4829AF8}" srcOrd="0" destOrd="0" parTransId="{E60D8585-061F-45DE-BA70-939C2826FE9E}" sibTransId="{55E36D84-08FE-4CA7-8076-B34C6DE0D770}"/>
    <dgm:cxn modelId="{9651944E-382D-4683-9C6D-02E249E6F9B5}" srcId="{D1B00004-7AF1-4E5C-B9BF-23F604088444}" destId="{8AF502A4-10C5-4341-9F82-ADB703EC7B05}" srcOrd="3" destOrd="0" parTransId="{7DC2A65E-A1C3-402C-9B6C-13466DF74BC9}" sibTransId="{3C0D6A37-0717-40DA-BFB0-0EF4F9661800}"/>
    <dgm:cxn modelId="{43A28CFA-F72F-4A58-AC79-4AF322675BEB}" srcId="{D1B00004-7AF1-4E5C-B9BF-23F604088444}" destId="{EC569DB0-5C63-4F39-A4FB-EC4672FDDCDC}" srcOrd="2" destOrd="0" parTransId="{A5AA252E-ED8C-4014-9676-058928BE187B}" sibTransId="{9766EF07-00DF-473C-BC26-6EF0F7449A7E}"/>
    <dgm:cxn modelId="{6CA02F77-83C9-459E-9026-4CDA67F039E6}" type="presOf" srcId="{8AF502A4-10C5-4341-9F82-ADB703EC7B05}" destId="{10669779-E575-46A2-9F75-92535AC59C66}" srcOrd="0" destOrd="0" presId="urn:microsoft.com/office/officeart/2005/8/layout/hierarchy6"/>
    <dgm:cxn modelId="{5EB320D9-7860-42D7-948A-991B219BB3A5}" srcId="{8D73012D-E58C-4043-9604-CB8344018543}" destId="{F244E0A1-FDC3-449E-908A-BA6D078EAD92}" srcOrd="0" destOrd="0" parTransId="{132D670F-B817-417B-A417-28690FCB2538}" sibTransId="{8B17A04D-5316-4257-8197-701CB5E8E4F7}"/>
    <dgm:cxn modelId="{5F18B609-8887-49E0-BC1B-98AC478E9BCB}" type="presOf" srcId="{8D73012D-E58C-4043-9604-CB8344018543}" destId="{F60AADC6-CCBF-4B82-BD84-045A48828682}" srcOrd="0" destOrd="0" presId="urn:microsoft.com/office/officeart/2005/8/layout/hierarchy6"/>
    <dgm:cxn modelId="{FF0DB6E5-80AF-475E-B771-2C23CD097898}" srcId="{5960627C-C40E-4BEE-BADA-BCB6D4829AF8}" destId="{8D73012D-E58C-4043-9604-CB8344018543}" srcOrd="0" destOrd="0" parTransId="{409296F3-EC62-4116-9FFD-CDD33D7F2714}" sibTransId="{0E1C601D-4D8E-4048-8358-97490CBEF363}"/>
    <dgm:cxn modelId="{89A772E4-040B-4069-9ABD-AEFD529180A9}" type="presOf" srcId="{EC569DB0-5C63-4F39-A4FB-EC4672FDDCDC}" destId="{94F97996-B44E-4B26-861C-ED324AA21712}" srcOrd="1" destOrd="0" presId="urn:microsoft.com/office/officeart/2005/8/layout/hierarchy6"/>
    <dgm:cxn modelId="{2B71386E-1D5B-4FB9-9693-163511069A57}" type="presParOf" srcId="{E553D1C3-4912-4460-9C68-21AF89911AD7}" destId="{F5D94582-27D1-4737-BDB5-7334F52D1D36}" srcOrd="0" destOrd="0" presId="urn:microsoft.com/office/officeart/2005/8/layout/hierarchy6"/>
    <dgm:cxn modelId="{B7D8EB91-69CB-4D02-8EAF-36BCF45F9C87}" type="presParOf" srcId="{F5D94582-27D1-4737-BDB5-7334F52D1D36}" destId="{F6A6AA3E-7965-4AA3-AE1A-3429C9CE6C84}" srcOrd="0" destOrd="0" presId="urn:microsoft.com/office/officeart/2005/8/layout/hierarchy6"/>
    <dgm:cxn modelId="{5A9A266C-EBDA-4BA4-94F6-D44344FF2E7C}" type="presParOf" srcId="{F5D94582-27D1-4737-BDB5-7334F52D1D36}" destId="{6ACC1BC8-9845-47DB-BEB1-00D7FD674C0E}" srcOrd="1" destOrd="0" presId="urn:microsoft.com/office/officeart/2005/8/layout/hierarchy6"/>
    <dgm:cxn modelId="{3DC7396C-1137-4DA1-8222-C233EF748A48}" type="presParOf" srcId="{6ACC1BC8-9845-47DB-BEB1-00D7FD674C0E}" destId="{CCD72CC0-63CF-42DD-9050-8D4A03A3A2AD}" srcOrd="0" destOrd="0" presId="urn:microsoft.com/office/officeart/2005/8/layout/hierarchy6"/>
    <dgm:cxn modelId="{FA6554E7-B6B0-4EE6-8F70-98736093DF14}" type="presParOf" srcId="{CCD72CC0-63CF-42DD-9050-8D4A03A3A2AD}" destId="{D312408D-5A9A-4FE6-8961-622F8D0C6503}" srcOrd="0" destOrd="0" presId="urn:microsoft.com/office/officeart/2005/8/layout/hierarchy6"/>
    <dgm:cxn modelId="{51D4FC82-99D6-4123-A441-011A183F65D9}" type="presParOf" srcId="{CCD72CC0-63CF-42DD-9050-8D4A03A3A2AD}" destId="{C38BA951-DAA8-44E4-BA6C-F29F65CF2542}" srcOrd="1" destOrd="0" presId="urn:microsoft.com/office/officeart/2005/8/layout/hierarchy6"/>
    <dgm:cxn modelId="{346AFE0A-FD71-4918-A605-4903CB28E6A4}" type="presParOf" srcId="{C38BA951-DAA8-44E4-BA6C-F29F65CF2542}" destId="{1F8BB31C-102F-4E96-8043-D026ACD9FAAE}" srcOrd="0" destOrd="0" presId="urn:microsoft.com/office/officeart/2005/8/layout/hierarchy6"/>
    <dgm:cxn modelId="{DFAD9AD0-E667-46D6-B791-271A1357CD4F}" type="presParOf" srcId="{C38BA951-DAA8-44E4-BA6C-F29F65CF2542}" destId="{E14FF579-4AAB-4049-B8B8-BFD5230AC297}" srcOrd="1" destOrd="0" presId="urn:microsoft.com/office/officeart/2005/8/layout/hierarchy6"/>
    <dgm:cxn modelId="{AEE25A4C-C28F-447F-8050-8369C3225FEB}" type="presParOf" srcId="{E14FF579-4AAB-4049-B8B8-BFD5230AC297}" destId="{F60AADC6-CCBF-4B82-BD84-045A48828682}" srcOrd="0" destOrd="0" presId="urn:microsoft.com/office/officeart/2005/8/layout/hierarchy6"/>
    <dgm:cxn modelId="{962552B9-E182-4797-B0F7-C25EC4FD8026}" type="presParOf" srcId="{E14FF579-4AAB-4049-B8B8-BFD5230AC297}" destId="{AD8A088D-E3C0-4F27-BC43-B576F71E8A7B}" srcOrd="1" destOrd="0" presId="urn:microsoft.com/office/officeart/2005/8/layout/hierarchy6"/>
    <dgm:cxn modelId="{02D5B217-848D-4968-A3B7-6F21E0CB5E65}" type="presParOf" srcId="{AD8A088D-E3C0-4F27-BC43-B576F71E8A7B}" destId="{439DD4CA-4204-4CE7-8FBB-D4424A6180F2}" srcOrd="0" destOrd="0" presId="urn:microsoft.com/office/officeart/2005/8/layout/hierarchy6"/>
    <dgm:cxn modelId="{A18EC340-BD76-4B00-ABCC-C451AF56B5BD}" type="presParOf" srcId="{AD8A088D-E3C0-4F27-BC43-B576F71E8A7B}" destId="{22312848-4F56-461D-8FFF-2BD92A721562}" srcOrd="1" destOrd="0" presId="urn:microsoft.com/office/officeart/2005/8/layout/hierarchy6"/>
    <dgm:cxn modelId="{025587FE-3D7D-432C-B463-1549E2EA6AC6}" type="presParOf" srcId="{22312848-4F56-461D-8FFF-2BD92A721562}" destId="{3714A031-E8F5-4B93-B461-D4604D8345F8}" srcOrd="0" destOrd="0" presId="urn:microsoft.com/office/officeart/2005/8/layout/hierarchy6"/>
    <dgm:cxn modelId="{A22FF3B4-F3CF-40F6-90E8-FAA8FC772C77}" type="presParOf" srcId="{22312848-4F56-461D-8FFF-2BD92A721562}" destId="{2313648E-8AA2-40FE-A905-850CD2836BE3}" srcOrd="1" destOrd="0" presId="urn:microsoft.com/office/officeart/2005/8/layout/hierarchy6"/>
    <dgm:cxn modelId="{66D34220-0B36-4969-AE32-F1B69D0BB363}" type="presParOf" srcId="{C38BA951-DAA8-44E4-BA6C-F29F65CF2542}" destId="{58CA1986-CDD7-4A71-8DE7-BD2D349686AE}" srcOrd="2" destOrd="0" presId="urn:microsoft.com/office/officeart/2005/8/layout/hierarchy6"/>
    <dgm:cxn modelId="{D387D1D2-560B-4756-ABF3-E94A8F4E02D1}" type="presParOf" srcId="{C38BA951-DAA8-44E4-BA6C-F29F65CF2542}" destId="{DABE3624-D151-405F-A940-A2A290FE6F9A}" srcOrd="3" destOrd="0" presId="urn:microsoft.com/office/officeart/2005/8/layout/hierarchy6"/>
    <dgm:cxn modelId="{FE6934E9-0DA8-481B-8E33-2EC071AEF279}" type="presParOf" srcId="{DABE3624-D151-405F-A940-A2A290FE6F9A}" destId="{1384FC72-BC48-4B2B-AF1B-CE1F98B141B8}" srcOrd="0" destOrd="0" presId="urn:microsoft.com/office/officeart/2005/8/layout/hierarchy6"/>
    <dgm:cxn modelId="{2565BA9D-611C-4307-AF42-EF89F46D9834}" type="presParOf" srcId="{DABE3624-D151-405F-A940-A2A290FE6F9A}" destId="{509277F4-BA20-4742-A630-32BC1A624714}" srcOrd="1" destOrd="0" presId="urn:microsoft.com/office/officeart/2005/8/layout/hierarchy6"/>
    <dgm:cxn modelId="{C73C9ECA-9EB9-4C77-8D6B-A085559211CF}" type="presParOf" srcId="{E553D1C3-4912-4460-9C68-21AF89911AD7}" destId="{2140C14B-F042-49CE-8E32-B9E5BC715954}" srcOrd="1" destOrd="0" presId="urn:microsoft.com/office/officeart/2005/8/layout/hierarchy6"/>
    <dgm:cxn modelId="{292FC236-5020-4769-9DC8-A48C1514AE89}" type="presParOf" srcId="{2140C14B-F042-49CE-8E32-B9E5BC715954}" destId="{D3A0AD14-C00D-4476-852B-648BE7F7F9B2}" srcOrd="0" destOrd="0" presId="urn:microsoft.com/office/officeart/2005/8/layout/hierarchy6"/>
    <dgm:cxn modelId="{72ADCF3E-4F49-4080-949C-910A895BC47A}" type="presParOf" srcId="{D3A0AD14-C00D-4476-852B-648BE7F7F9B2}" destId="{03206962-D909-44D8-B978-598C64004A19}" srcOrd="0" destOrd="0" presId="urn:microsoft.com/office/officeart/2005/8/layout/hierarchy6"/>
    <dgm:cxn modelId="{070DA097-718F-4A4F-9CC3-08DF33DCD77A}" type="presParOf" srcId="{D3A0AD14-C00D-4476-852B-648BE7F7F9B2}" destId="{F82AC86C-6206-41A6-892F-9D1042C159AE}" srcOrd="1" destOrd="0" presId="urn:microsoft.com/office/officeart/2005/8/layout/hierarchy6"/>
    <dgm:cxn modelId="{11AD6E9E-E64E-44EA-8979-8A25E21C7D17}" type="presParOf" srcId="{2140C14B-F042-49CE-8E32-B9E5BC715954}" destId="{C28978A0-378A-430D-99AF-1CF255FE68A0}" srcOrd="1" destOrd="0" presId="urn:microsoft.com/office/officeart/2005/8/layout/hierarchy6"/>
    <dgm:cxn modelId="{66B1ACAF-A350-4748-AC1F-7D5F98032183}" type="presParOf" srcId="{C28978A0-378A-430D-99AF-1CF255FE68A0}" destId="{52B627D8-0A0F-487F-A6F5-9160812F7C5A}" srcOrd="0" destOrd="0" presId="urn:microsoft.com/office/officeart/2005/8/layout/hierarchy6"/>
    <dgm:cxn modelId="{9C52BB88-13E1-434F-A208-C5458C41BCFB}" type="presParOf" srcId="{2140C14B-F042-49CE-8E32-B9E5BC715954}" destId="{1451BBF2-5B3E-456B-BF13-9F6A830D7418}" srcOrd="2" destOrd="0" presId="urn:microsoft.com/office/officeart/2005/8/layout/hierarchy6"/>
    <dgm:cxn modelId="{399F615A-378F-4779-ACF2-200461F5705E}" type="presParOf" srcId="{1451BBF2-5B3E-456B-BF13-9F6A830D7418}" destId="{23B7A2AC-DB3B-4A1E-BB8A-533875CE0F0E}" srcOrd="0" destOrd="0" presId="urn:microsoft.com/office/officeart/2005/8/layout/hierarchy6"/>
    <dgm:cxn modelId="{BE78A25D-BA38-4413-8674-650028624663}" type="presParOf" srcId="{1451BBF2-5B3E-456B-BF13-9F6A830D7418}" destId="{94F97996-B44E-4B26-861C-ED324AA21712}" srcOrd="1" destOrd="0" presId="urn:microsoft.com/office/officeart/2005/8/layout/hierarchy6"/>
    <dgm:cxn modelId="{9D363520-0BE1-44FA-AB74-77DEA3793741}" type="presParOf" srcId="{2140C14B-F042-49CE-8E32-B9E5BC715954}" destId="{41165985-4BD8-4B90-968E-400D7DABF1BA}" srcOrd="3" destOrd="0" presId="urn:microsoft.com/office/officeart/2005/8/layout/hierarchy6"/>
    <dgm:cxn modelId="{611AE10C-CBAA-4BED-8064-0878DC26BE17}" type="presParOf" srcId="{41165985-4BD8-4B90-968E-400D7DABF1BA}" destId="{8E83C8C5-0EAC-4B7E-B5B4-94F059242EBB}" srcOrd="0" destOrd="0" presId="urn:microsoft.com/office/officeart/2005/8/layout/hierarchy6"/>
    <dgm:cxn modelId="{3BAF453B-0378-46B6-80F4-B707E1491F52}" type="presParOf" srcId="{2140C14B-F042-49CE-8E32-B9E5BC715954}" destId="{C6F77876-D7B3-4C38-AD90-45B3C966AA3D}" srcOrd="4" destOrd="0" presId="urn:microsoft.com/office/officeart/2005/8/layout/hierarchy6"/>
    <dgm:cxn modelId="{12151EE6-BDCE-4894-A0C2-B364E7452EBB}" type="presParOf" srcId="{C6F77876-D7B3-4C38-AD90-45B3C966AA3D}" destId="{10669779-E575-46A2-9F75-92535AC59C66}" srcOrd="0" destOrd="0" presId="urn:microsoft.com/office/officeart/2005/8/layout/hierarchy6"/>
    <dgm:cxn modelId="{62DF1ED0-BD60-4364-B356-7B78476FCDB2}" type="presParOf" srcId="{C6F77876-D7B3-4C38-AD90-45B3C966AA3D}" destId="{8E1AA471-46B7-49F9-A307-453B5D485621}" srcOrd="1" destOrd="0" presId="urn:microsoft.com/office/officeart/2005/8/layout/hierarchy6"/>
  </dgm:cxnLst>
  <dgm:bg/>
  <dgm:whole/>
  <dgm:extLst>
    <a:ext uri="http://schemas.microsoft.com/office/drawing/2008/diagram">
      <dsp:dataModelExt xmlns:dsp="http://schemas.microsoft.com/office/drawing/2008/diagram" xmlns="" relId="rId67"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0669779-E575-46A2-9F75-92535AC59C66}">
      <dsp:nvSpPr>
        <dsp:cNvPr id="0" name=""/>
        <dsp:cNvSpPr/>
      </dsp:nvSpPr>
      <dsp:spPr>
        <a:xfrm>
          <a:off x="0" y="2153656"/>
          <a:ext cx="5274310" cy="92169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77800" tIns="177800" rIns="177800" bIns="177800" numCol="1" spcCol="1270" anchor="ctr" anchorCtr="0">
          <a:noAutofit/>
        </a:bodyPr>
        <a:lstStyle/>
        <a:p>
          <a:pPr lvl="0" algn="ctr" defTabSz="1111250">
            <a:lnSpc>
              <a:spcPct val="90000"/>
            </a:lnSpc>
            <a:spcBef>
              <a:spcPct val="0"/>
            </a:spcBef>
            <a:spcAft>
              <a:spcPct val="35000"/>
            </a:spcAft>
          </a:pPr>
          <a:endParaRPr lang="el-GR" sz="2500" kern="1200"/>
        </a:p>
      </dsp:txBody>
      <dsp:txXfrm>
        <a:off x="0" y="2153656"/>
        <a:ext cx="1582293" cy="921696"/>
      </dsp:txXfrm>
    </dsp:sp>
    <dsp:sp modelId="{23B7A2AC-DB3B-4A1E-BB8A-533875CE0F0E}">
      <dsp:nvSpPr>
        <dsp:cNvPr id="0" name=""/>
        <dsp:cNvSpPr/>
      </dsp:nvSpPr>
      <dsp:spPr>
        <a:xfrm>
          <a:off x="0" y="1077439"/>
          <a:ext cx="5274310" cy="92169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77800" tIns="177800" rIns="177800" bIns="177800" numCol="1" spcCol="1270" anchor="ctr" anchorCtr="0">
          <a:noAutofit/>
        </a:bodyPr>
        <a:lstStyle/>
        <a:p>
          <a:pPr lvl="0" algn="ctr" defTabSz="1111250">
            <a:lnSpc>
              <a:spcPct val="90000"/>
            </a:lnSpc>
            <a:spcBef>
              <a:spcPct val="0"/>
            </a:spcBef>
            <a:spcAft>
              <a:spcPct val="35000"/>
            </a:spcAft>
          </a:pPr>
          <a:endParaRPr lang="el-GR" sz="2500" kern="1200"/>
        </a:p>
      </dsp:txBody>
      <dsp:txXfrm>
        <a:off x="0" y="1077439"/>
        <a:ext cx="1582293" cy="921696"/>
      </dsp:txXfrm>
    </dsp:sp>
    <dsp:sp modelId="{03206962-D909-44D8-B978-598C64004A19}">
      <dsp:nvSpPr>
        <dsp:cNvPr id="0" name=""/>
        <dsp:cNvSpPr/>
      </dsp:nvSpPr>
      <dsp:spPr>
        <a:xfrm>
          <a:off x="0" y="1221"/>
          <a:ext cx="5274310" cy="92169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77800" tIns="177800" rIns="177800" bIns="177800" numCol="1" spcCol="1270" anchor="ctr" anchorCtr="0">
          <a:noAutofit/>
        </a:bodyPr>
        <a:lstStyle/>
        <a:p>
          <a:pPr lvl="0" algn="ctr" defTabSz="1111250">
            <a:lnSpc>
              <a:spcPct val="90000"/>
            </a:lnSpc>
            <a:spcBef>
              <a:spcPct val="0"/>
            </a:spcBef>
            <a:spcAft>
              <a:spcPct val="35000"/>
            </a:spcAft>
          </a:pPr>
          <a:endParaRPr lang="el-GR" sz="2500" kern="1200"/>
        </a:p>
      </dsp:txBody>
      <dsp:txXfrm>
        <a:off x="0" y="1221"/>
        <a:ext cx="1582293" cy="921696"/>
      </dsp:txXfrm>
    </dsp:sp>
    <dsp:sp modelId="{D312408D-5A9A-4FE6-8961-622F8D0C6503}">
      <dsp:nvSpPr>
        <dsp:cNvPr id="0" name=""/>
        <dsp:cNvSpPr/>
      </dsp:nvSpPr>
      <dsp:spPr>
        <a:xfrm>
          <a:off x="2796105" y="78481"/>
          <a:ext cx="1158906" cy="7726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l-GR" sz="2000" kern="1200"/>
            <a:t>Παύλος-Γιώτα</a:t>
          </a:r>
        </a:p>
      </dsp:txBody>
      <dsp:txXfrm>
        <a:off x="2796105" y="78481"/>
        <a:ext cx="1158906" cy="772604"/>
      </dsp:txXfrm>
    </dsp:sp>
    <dsp:sp modelId="{1F8BB31C-102F-4E96-8043-D026ACD9FAAE}">
      <dsp:nvSpPr>
        <dsp:cNvPr id="0" name=""/>
        <dsp:cNvSpPr/>
      </dsp:nvSpPr>
      <dsp:spPr>
        <a:xfrm>
          <a:off x="2622269" y="851085"/>
          <a:ext cx="753288" cy="309041"/>
        </a:xfrm>
        <a:custGeom>
          <a:avLst/>
          <a:gdLst/>
          <a:ahLst/>
          <a:cxnLst/>
          <a:rect l="0" t="0" r="0" b="0"/>
          <a:pathLst>
            <a:path>
              <a:moveTo>
                <a:pt x="753288" y="0"/>
              </a:moveTo>
              <a:lnTo>
                <a:pt x="753288" y="154520"/>
              </a:lnTo>
              <a:lnTo>
                <a:pt x="0" y="154520"/>
              </a:lnTo>
              <a:lnTo>
                <a:pt x="0" y="30904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0AADC6-CCBF-4B82-BD84-045A48828682}">
      <dsp:nvSpPr>
        <dsp:cNvPr id="0" name=""/>
        <dsp:cNvSpPr/>
      </dsp:nvSpPr>
      <dsp:spPr>
        <a:xfrm>
          <a:off x="2042816" y="1160127"/>
          <a:ext cx="1158906" cy="7726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l-GR" sz="2000" kern="1200"/>
            <a:t>Κορίνα-Γιώργος</a:t>
          </a:r>
        </a:p>
      </dsp:txBody>
      <dsp:txXfrm>
        <a:off x="2042816" y="1160127"/>
        <a:ext cx="1158906" cy="772604"/>
      </dsp:txXfrm>
    </dsp:sp>
    <dsp:sp modelId="{439DD4CA-4204-4CE7-8FBB-D4424A6180F2}">
      <dsp:nvSpPr>
        <dsp:cNvPr id="0" name=""/>
        <dsp:cNvSpPr/>
      </dsp:nvSpPr>
      <dsp:spPr>
        <a:xfrm>
          <a:off x="2576549" y="1932731"/>
          <a:ext cx="91440" cy="309041"/>
        </a:xfrm>
        <a:custGeom>
          <a:avLst/>
          <a:gdLst/>
          <a:ahLst/>
          <a:cxnLst/>
          <a:rect l="0" t="0" r="0" b="0"/>
          <a:pathLst>
            <a:path>
              <a:moveTo>
                <a:pt x="45720" y="0"/>
              </a:moveTo>
              <a:lnTo>
                <a:pt x="45720" y="30904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14A031-E8F5-4B93-B461-D4604D8345F8}">
      <dsp:nvSpPr>
        <dsp:cNvPr id="0" name=""/>
        <dsp:cNvSpPr/>
      </dsp:nvSpPr>
      <dsp:spPr>
        <a:xfrm>
          <a:off x="2042816" y="2241773"/>
          <a:ext cx="1158906" cy="7726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l-GR" sz="2000" kern="1200"/>
            <a:t>Παύλος</a:t>
          </a:r>
        </a:p>
      </dsp:txBody>
      <dsp:txXfrm>
        <a:off x="2042816" y="2241773"/>
        <a:ext cx="1158906" cy="772604"/>
      </dsp:txXfrm>
    </dsp:sp>
    <dsp:sp modelId="{58CA1986-CDD7-4A71-8DE7-BD2D349686AE}">
      <dsp:nvSpPr>
        <dsp:cNvPr id="0" name=""/>
        <dsp:cNvSpPr/>
      </dsp:nvSpPr>
      <dsp:spPr>
        <a:xfrm>
          <a:off x="3375558" y="851085"/>
          <a:ext cx="753288" cy="309041"/>
        </a:xfrm>
        <a:custGeom>
          <a:avLst/>
          <a:gdLst/>
          <a:ahLst/>
          <a:cxnLst/>
          <a:rect l="0" t="0" r="0" b="0"/>
          <a:pathLst>
            <a:path>
              <a:moveTo>
                <a:pt x="0" y="0"/>
              </a:moveTo>
              <a:lnTo>
                <a:pt x="0" y="154520"/>
              </a:lnTo>
              <a:lnTo>
                <a:pt x="753288" y="154520"/>
              </a:lnTo>
              <a:lnTo>
                <a:pt x="753288" y="30904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84FC72-BC48-4B2B-AF1B-CE1F98B141B8}">
      <dsp:nvSpPr>
        <dsp:cNvPr id="0" name=""/>
        <dsp:cNvSpPr/>
      </dsp:nvSpPr>
      <dsp:spPr>
        <a:xfrm>
          <a:off x="3549394" y="1160127"/>
          <a:ext cx="1158906" cy="7726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l-GR" sz="2000" kern="1200"/>
            <a:t>Στράτος</a:t>
          </a:r>
        </a:p>
      </dsp:txBody>
      <dsp:txXfrm>
        <a:off x="3549394" y="1160127"/>
        <a:ext cx="1158906" cy="77260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6CA986E3F164125B1B9B7DC7609FF2B"/>
        <w:category>
          <w:name w:val="Γενικά"/>
          <w:gallery w:val="placeholder"/>
        </w:category>
        <w:types>
          <w:type w:val="bbPlcHdr"/>
        </w:types>
        <w:behaviors>
          <w:behavior w:val="content"/>
        </w:behaviors>
        <w:guid w:val="{81B6E7F5-8431-4003-B9C8-D0EE751B9DC6}"/>
      </w:docPartPr>
      <w:docPartBody>
        <w:p w:rsidR="00901764" w:rsidRDefault="00D2027E" w:rsidP="00D2027E">
          <w:pPr>
            <w:pStyle w:val="96CA986E3F164125B1B9B7DC7609FF2B"/>
          </w:pPr>
          <w:r>
            <w:rPr>
              <w:rFonts w:asciiTheme="majorHAnsi" w:eastAsiaTheme="majorEastAsia" w:hAnsiTheme="majorHAnsi" w:cstheme="majorBidi"/>
              <w:sz w:val="40"/>
              <w:szCs w:val="40"/>
            </w:rPr>
            <w:t>[Πληκτρολογήστε τον τίτλο του εγγράφου]</w:t>
          </w:r>
        </w:p>
      </w:docPartBody>
    </w:docPart>
    <w:docPart>
      <w:docPartPr>
        <w:name w:val="5D1A1EBFD9564B238BA7916582BDBEC8"/>
        <w:category>
          <w:name w:val="Γενικά"/>
          <w:gallery w:val="placeholder"/>
        </w:category>
        <w:types>
          <w:type w:val="bbPlcHdr"/>
        </w:types>
        <w:behaviors>
          <w:behavior w:val="content"/>
        </w:behaviors>
        <w:guid w:val="{5D7BD86C-D523-405B-9E0A-2EC3561DFEA1}"/>
      </w:docPartPr>
      <w:docPartBody>
        <w:p w:rsidR="00901764" w:rsidRDefault="00D2027E" w:rsidP="00D2027E">
          <w:pPr>
            <w:pStyle w:val="5D1A1EBFD9564B238BA7916582BDBEC8"/>
          </w:pPr>
          <w:r>
            <w:rPr>
              <w:rFonts w:asciiTheme="majorHAnsi" w:eastAsiaTheme="majorEastAsia" w:hAnsiTheme="majorHAnsi" w:cstheme="majorBidi"/>
              <w:sz w:val="32"/>
              <w:szCs w:val="32"/>
            </w:rPr>
            <w:t>[Πληκτρολογήστε τον υπότιτλο του εγγράφου]</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2027E"/>
    <w:rsid w:val="00384D61"/>
    <w:rsid w:val="006860D4"/>
    <w:rsid w:val="007A2485"/>
    <w:rsid w:val="00901764"/>
    <w:rsid w:val="00D2027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7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6CA986E3F164125B1B9B7DC7609FF2B">
    <w:name w:val="96CA986E3F164125B1B9B7DC7609FF2B"/>
    <w:rsid w:val="00D2027E"/>
  </w:style>
  <w:style w:type="paragraph" w:customStyle="1" w:styleId="5D1A1EBFD9564B238BA7916582BDBEC8">
    <w:name w:val="5D1A1EBFD9564B238BA7916582BDBEC8"/>
    <w:rsid w:val="00D2027E"/>
  </w:style>
  <w:style w:type="paragraph" w:customStyle="1" w:styleId="F7966292A6414344A190EF1B24249A78">
    <w:name w:val="F7966292A6414344A190EF1B24249A78"/>
    <w:rsid w:val="00D2027E"/>
  </w:style>
  <w:style w:type="paragraph" w:customStyle="1" w:styleId="7855C610C1BA487CAEC00173A6636275">
    <w:name w:val="7855C610C1BA487CAEC00173A6636275"/>
    <w:rsid w:val="00D2027E"/>
  </w:style>
  <w:style w:type="paragraph" w:customStyle="1" w:styleId="B2B3F7FD15AB4527B245235DFE6754BE">
    <w:name w:val="B2B3F7FD15AB4527B245235DFE6754BE"/>
    <w:rsid w:val="00D2027E"/>
  </w:style>
  <w:style w:type="paragraph" w:customStyle="1" w:styleId="71876CC8B9DE4E6BBCEC5B194947DA03">
    <w:name w:val="71876CC8B9DE4E6BBCEC5B194947DA03"/>
    <w:rsid w:val="006860D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52EE02-9629-4A01-A690-29752FC38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2338</Words>
  <Characters>12629</Characters>
  <Application>Microsoft Office Word</Application>
  <DocSecurity>0</DocSecurity>
  <Lines>105</Lines>
  <Paragraphs>29</Paragraphs>
  <ScaleCrop>false</ScaleCrop>
  <HeadingPairs>
    <vt:vector size="2" baseType="variant">
      <vt:variant>
        <vt:lpstr>Τίτλος</vt:lpstr>
      </vt:variant>
      <vt:variant>
        <vt:i4>1</vt:i4>
      </vt:variant>
    </vt:vector>
  </HeadingPairs>
  <TitlesOfParts>
    <vt:vector size="1" baseType="lpstr">
      <vt:lpstr>Εργασία 1</vt:lpstr>
    </vt:vector>
  </TitlesOfParts>
  <Company/>
  <LinksUpToDate>false</LinksUpToDate>
  <CharactersWithSpaces>14938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Εργασία 1</dc:title>
  <dc:subject>ΑΜ  4564</dc:subject>
  <dc:creator>Καπώνη Παναγιώτα</dc:creator>
  <cp:lastModifiedBy>Χρήστης των Windows</cp:lastModifiedBy>
  <cp:revision>2</cp:revision>
  <dcterms:created xsi:type="dcterms:W3CDTF">2018-03-26T17:05:00Z</dcterms:created>
  <dcterms:modified xsi:type="dcterms:W3CDTF">2018-03-26T17:05:00Z</dcterms:modified>
</cp:coreProperties>
</file>